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BBEDF" w14:textId="68A7AE15" w:rsidR="00BB0DD5" w:rsidRPr="009044F1" w:rsidRDefault="00BB0DD5" w:rsidP="00BB0DD5">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r>
        <w:rPr>
          <w:rFonts w:ascii="GHEA Grapalat" w:hAnsi="GHEA Grapalat"/>
          <w:i w:val="0"/>
          <w:sz w:val="24"/>
          <w:szCs w:val="24"/>
        </w:rPr>
        <w:t xml:space="preserve"> </w:t>
      </w:r>
    </w:p>
    <w:p w14:paraId="0166769D" w14:textId="77777777" w:rsidR="00BB0DD5" w:rsidRPr="00BA7128" w:rsidRDefault="00BB0DD5" w:rsidP="00BB0DD5">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52E1136A" w14:textId="77777777" w:rsidR="00BB0DD5" w:rsidRDefault="00BB0DD5" w:rsidP="00BB0DD5">
      <w:pPr>
        <w:pStyle w:val="BodyTextIndent"/>
        <w:widowControl w:val="0"/>
        <w:spacing w:after="160" w:line="240" w:lineRule="auto"/>
        <w:ind w:firstLine="0"/>
        <w:jc w:val="center"/>
        <w:rPr>
          <w:rFonts w:ascii="GHEA Grapalat" w:hAnsi="GHEA Grapalat"/>
          <w:i w:val="0"/>
          <w:sz w:val="24"/>
          <w:szCs w:val="24"/>
        </w:rPr>
      </w:pPr>
    </w:p>
    <w:p w14:paraId="1FB2B40F" w14:textId="2113B8F8" w:rsidR="00BB0DD5" w:rsidRPr="009044F1" w:rsidRDefault="00BB0DD5" w:rsidP="00BB0DD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8619C">
        <w:rPr>
          <w:rFonts w:ascii="GHEA Grapalat" w:hAnsi="GHEA Grapalat"/>
          <w:i w:val="0"/>
          <w:sz w:val="24"/>
          <w:szCs w:val="24"/>
          <w:lang w:val="hy-AM"/>
        </w:rPr>
        <w:t>1</w:t>
      </w:r>
      <w:r w:rsidR="00CE4C41" w:rsidRPr="00CE4C41">
        <w:rPr>
          <w:rFonts w:ascii="GHEA Grapalat" w:hAnsi="GHEA Grapalat"/>
          <w:i w:val="0"/>
          <w:sz w:val="24"/>
          <w:szCs w:val="24"/>
        </w:rPr>
        <w:t>2</w:t>
      </w:r>
      <w:r w:rsidRPr="009044F1">
        <w:rPr>
          <w:rFonts w:ascii="GHEA Grapalat" w:hAnsi="GHEA Grapalat"/>
          <w:i w:val="0"/>
          <w:sz w:val="24"/>
          <w:szCs w:val="24"/>
        </w:rPr>
        <w:t>" "</w:t>
      </w:r>
      <w:r w:rsidR="0048619C">
        <w:rPr>
          <w:rFonts w:ascii="GHEA Grapalat" w:hAnsi="GHEA Grapalat"/>
          <w:i w:val="0"/>
          <w:sz w:val="24"/>
          <w:szCs w:val="24"/>
        </w:rPr>
        <w:t>ию</w:t>
      </w:r>
      <w:r w:rsidR="00CE4C41" w:rsidRPr="00CE4C41">
        <w:rPr>
          <w:rFonts w:ascii="GHEA Grapalat" w:hAnsi="GHEA Grapalat"/>
          <w:i w:val="0"/>
          <w:sz w:val="24"/>
          <w:szCs w:val="24"/>
        </w:rPr>
        <w:t>л</w:t>
      </w:r>
      <w:r w:rsidR="0048619C">
        <w:rPr>
          <w:rFonts w:ascii="GHEA Grapalat" w:hAnsi="GHEA Grapalat"/>
          <w:i w:val="0"/>
          <w:sz w:val="24"/>
          <w:szCs w:val="24"/>
        </w:rPr>
        <w:t>я</w:t>
      </w:r>
      <w:r w:rsidRPr="009044F1">
        <w:rPr>
          <w:rFonts w:ascii="GHEA Grapalat" w:hAnsi="GHEA Grapalat"/>
          <w:i w:val="0"/>
          <w:sz w:val="24"/>
          <w:szCs w:val="24"/>
        </w:rPr>
        <w:t>" 20</w:t>
      </w:r>
      <w:r w:rsidRPr="00F92052">
        <w:rPr>
          <w:rFonts w:ascii="GHEA Grapalat" w:hAnsi="GHEA Grapalat"/>
          <w:i w:val="0"/>
          <w:sz w:val="24"/>
          <w:szCs w:val="24"/>
        </w:rPr>
        <w:t>2</w:t>
      </w:r>
      <w:r w:rsidR="009E50F6" w:rsidRPr="009E50F6">
        <w:rPr>
          <w:rFonts w:ascii="GHEA Grapalat" w:hAnsi="GHEA Grapalat"/>
          <w:i w:val="0"/>
          <w:sz w:val="24"/>
          <w:szCs w:val="24"/>
        </w:rPr>
        <w:t>3</w:t>
      </w:r>
      <w:r>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Pr="00BB0DD5">
        <w:rPr>
          <w:rFonts w:ascii="GHEA Grapalat" w:hAnsi="GHEA Grapalat"/>
          <w:i w:val="0"/>
          <w:sz w:val="24"/>
          <w:szCs w:val="24"/>
        </w:rPr>
        <w:t>1</w:t>
      </w:r>
      <w:r w:rsidRPr="009044F1">
        <w:rPr>
          <w:rFonts w:ascii="GHEA Grapalat" w:hAnsi="GHEA Grapalat"/>
          <w:i w:val="0"/>
          <w:sz w:val="24"/>
          <w:szCs w:val="24"/>
        </w:rPr>
        <w:t xml:space="preserve">" </w:t>
      </w:r>
    </w:p>
    <w:p w14:paraId="25B26DA1" w14:textId="17D23402" w:rsidR="00BB0DD5" w:rsidRDefault="00BB0DD5" w:rsidP="00BB0DD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FA67F9">
        <w:rPr>
          <w:rFonts w:ascii="GHEA Grapalat" w:hAnsi="GHEA Grapalat"/>
          <w:i w:val="0"/>
          <w:sz w:val="24"/>
          <w:szCs w:val="24"/>
        </w:rPr>
        <w:t>"GGAK-GHTsDzB-</w:t>
      </w:r>
      <w:r w:rsidR="0048619C">
        <w:rPr>
          <w:rFonts w:ascii="GHEA Grapalat" w:hAnsi="GHEA Grapalat"/>
          <w:i w:val="0"/>
          <w:sz w:val="24"/>
          <w:szCs w:val="24"/>
        </w:rPr>
        <w:t>23/</w:t>
      </w:r>
      <w:r w:rsidR="00CE4C41">
        <w:rPr>
          <w:rFonts w:ascii="GHEA Grapalat" w:hAnsi="GHEA Grapalat"/>
          <w:i w:val="0"/>
          <w:sz w:val="24"/>
          <w:szCs w:val="24"/>
        </w:rPr>
        <w:t>9/P</w:t>
      </w:r>
      <w:r w:rsidRPr="00FA67F9">
        <w:rPr>
          <w:rFonts w:ascii="GHEA Grapalat" w:hAnsi="GHEA Grapalat"/>
          <w:i w:val="0"/>
          <w:sz w:val="24"/>
          <w:szCs w:val="24"/>
        </w:rPr>
        <w:t>"</w:t>
      </w:r>
    </w:p>
    <w:p w14:paraId="1A321AD4" w14:textId="77777777" w:rsidR="00BB0DD5" w:rsidRPr="00B94A77" w:rsidRDefault="00BB0DD5" w:rsidP="00BB0DD5">
      <w:pPr>
        <w:pStyle w:val="BodyTextIndent"/>
        <w:spacing w:line="240" w:lineRule="auto"/>
        <w:rPr>
          <w:rFonts w:ascii="GHEA Grapalat" w:hAnsi="GHEA Grapalat"/>
          <w:i w:val="0"/>
          <w:sz w:val="24"/>
          <w:szCs w:val="24"/>
        </w:rPr>
      </w:pPr>
      <w:r w:rsidRPr="00B94A77">
        <w:rPr>
          <w:rFonts w:ascii="GHEA Grapalat" w:hAnsi="GHEA Grapalat"/>
          <w:i w:val="0"/>
          <w:sz w:val="24"/>
          <w:szCs w:val="24"/>
        </w:rPr>
        <w:t xml:space="preserve">Заказчик ГНКО «Центр аукциона и оценки имущества», находящийся по адресу </w:t>
      </w:r>
      <w:proofErr w:type="spellStart"/>
      <w:r w:rsidRPr="00B94A77">
        <w:rPr>
          <w:rFonts w:ascii="GHEA Grapalat" w:hAnsi="GHEA Grapalat"/>
          <w:i w:val="0"/>
          <w:sz w:val="24"/>
          <w:szCs w:val="24"/>
        </w:rPr>
        <w:t>ул.Закяна</w:t>
      </w:r>
      <w:proofErr w:type="spellEnd"/>
      <w:r w:rsidRPr="00B94A77">
        <w:rPr>
          <w:rFonts w:ascii="GHEA Grapalat" w:hAnsi="GHEA Grapalat"/>
          <w:i w:val="0"/>
          <w:sz w:val="24"/>
          <w:szCs w:val="24"/>
        </w:rPr>
        <w:t xml:space="preserve"> 10 объявляет запрос котировок, который проводится одним этапом.</w:t>
      </w:r>
    </w:p>
    <w:p w14:paraId="0F3C03AC" w14:textId="1CE1D2D3" w:rsidR="00BB0DD5" w:rsidRPr="002836F1" w:rsidRDefault="00BB0DD5" w:rsidP="00BB0DD5">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о заключить договор на поставку «</w:t>
      </w:r>
      <w:r w:rsidR="0048619C">
        <w:rPr>
          <w:rFonts w:ascii="GHEA Grapalat" w:hAnsi="GHEA Grapalat"/>
          <w:i w:val="0"/>
          <w:spacing w:val="6"/>
          <w:sz w:val="24"/>
          <w:szCs w:val="24"/>
        </w:rPr>
        <w:t xml:space="preserve">Услуг </w:t>
      </w:r>
      <w:r w:rsidR="00CE4C41">
        <w:rPr>
          <w:rFonts w:ascii="GHEA Grapalat" w:hAnsi="GHEA Grapalat"/>
          <w:i w:val="0"/>
          <w:spacing w:val="6"/>
          <w:sz w:val="24"/>
          <w:szCs w:val="24"/>
        </w:rPr>
        <w:t>мытья окон</w:t>
      </w:r>
      <w:r w:rsidR="0048619C">
        <w:rPr>
          <w:rFonts w:ascii="GHEA Grapalat" w:hAnsi="GHEA Grapalat"/>
          <w:i w:val="0"/>
          <w:spacing w:val="6"/>
          <w:sz w:val="24"/>
          <w:szCs w:val="24"/>
        </w:rPr>
        <w:t>)</w:t>
      </w:r>
      <w:r>
        <w:rPr>
          <w:rFonts w:ascii="GHEA Grapalat" w:hAnsi="GHEA Grapalat"/>
          <w:i w:val="0"/>
          <w:spacing w:val="6"/>
          <w:sz w:val="24"/>
          <w:szCs w:val="24"/>
        </w:rPr>
        <w:t>»</w:t>
      </w:r>
      <w:r w:rsidRPr="002836F1">
        <w:rPr>
          <w:rFonts w:ascii="GHEA Grapalat" w:hAnsi="GHEA Grapalat"/>
          <w:bCs/>
          <w:i w:val="0"/>
          <w:sz w:val="24"/>
          <w:szCs w:val="24"/>
        </w:rPr>
        <w:t xml:space="preserve"> </w:t>
      </w:r>
      <w:r>
        <w:rPr>
          <w:rFonts w:ascii="GHEA Grapalat" w:hAnsi="GHEA Grapalat"/>
          <w:i w:val="0"/>
          <w:sz w:val="24"/>
          <w:szCs w:val="24"/>
        </w:rPr>
        <w:t>(далее — договор).</w:t>
      </w:r>
    </w:p>
    <w:p w14:paraId="0C6589FF" w14:textId="77777777" w:rsidR="00BB0DD5" w:rsidRPr="009044F1" w:rsidRDefault="00BB0DD5" w:rsidP="00BB0DD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E6BAB11" w14:textId="77777777" w:rsidR="00BB0DD5" w:rsidRDefault="00BB0DD5" w:rsidP="00BB0DD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38E8430" w14:textId="77777777" w:rsidR="00BB0DD5" w:rsidRPr="003F762C" w:rsidRDefault="00BB0DD5" w:rsidP="00BB0DD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3D721D8C" w14:textId="77777777" w:rsidR="00BB0DD5" w:rsidRPr="00D5443D" w:rsidRDefault="00BB0DD5" w:rsidP="00BB0DD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DE4644A" w14:textId="39122C35" w:rsidR="00BB0DD5" w:rsidRPr="00D85563" w:rsidRDefault="00BB0DD5" w:rsidP="00BB0DD5">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w:t>
      </w:r>
      <w:r w:rsidRPr="00D85563">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запрос </w:t>
      </w:r>
      <w:proofErr w:type="spellStart"/>
      <w:r>
        <w:rPr>
          <w:rFonts w:ascii="GHEA Grapalat" w:hAnsi="GHEA Grapalat"/>
          <w:i w:val="0"/>
          <w:sz w:val="24"/>
          <w:szCs w:val="24"/>
        </w:rPr>
        <w:t>катировок</w:t>
      </w:r>
      <w:proofErr w:type="spellEnd"/>
      <w:r>
        <w:rPr>
          <w:rFonts w:ascii="GHEA Grapalat" w:hAnsi="GHEA Grapalat"/>
          <w:i w:val="0"/>
          <w:sz w:val="24"/>
          <w:szCs w:val="24"/>
        </w:rPr>
        <w:t xml:space="preserve"> </w:t>
      </w:r>
      <w:r w:rsidRPr="00D85563">
        <w:rPr>
          <w:rFonts w:ascii="GHEA Grapalat" w:hAnsi="GHEA Grapalat"/>
          <w:i w:val="0"/>
          <w:sz w:val="24"/>
          <w:szCs w:val="24"/>
        </w:rPr>
        <w:t>необходимо подавать по адресу</w:t>
      </w:r>
      <w:r>
        <w:rPr>
          <w:rFonts w:ascii="GHEA Grapalat" w:hAnsi="GHEA Grapalat"/>
          <w:i w:val="0"/>
          <w:spacing w:val="6"/>
          <w:sz w:val="24"/>
          <w:szCs w:val="24"/>
        </w:rPr>
        <w:t xml:space="preserve"> </w:t>
      </w:r>
      <w:r w:rsidRPr="00442B86">
        <w:rPr>
          <w:rFonts w:ascii="GHEA Grapalat" w:hAnsi="GHEA Grapalat"/>
          <w:i w:val="0"/>
          <w:sz w:val="24"/>
          <w:szCs w:val="24"/>
        </w:rPr>
        <w:t xml:space="preserve">РА, Ереван, </w:t>
      </w:r>
      <w:proofErr w:type="spellStart"/>
      <w:r w:rsidRPr="00442B86">
        <w:rPr>
          <w:rFonts w:ascii="GHEA Grapalat" w:hAnsi="GHEA Grapalat"/>
          <w:i w:val="0"/>
          <w:sz w:val="24"/>
          <w:szCs w:val="24"/>
        </w:rPr>
        <w:t>ул.Закяна</w:t>
      </w:r>
      <w:proofErr w:type="spellEnd"/>
      <w:r w:rsidRPr="00442B86">
        <w:rPr>
          <w:rFonts w:ascii="GHEA Grapalat" w:hAnsi="GHEA Grapalat"/>
          <w:i w:val="0"/>
          <w:sz w:val="24"/>
          <w:szCs w:val="24"/>
        </w:rPr>
        <w:t xml:space="preserve"> 10 </w:t>
      </w:r>
      <w:r w:rsidRPr="00D85563">
        <w:rPr>
          <w:rFonts w:ascii="GHEA Grapalat" w:hAnsi="GHEA Grapalat"/>
          <w:i w:val="0"/>
          <w:sz w:val="24"/>
          <w:szCs w:val="24"/>
        </w:rPr>
        <w:t xml:space="preserve">в документарной форме, до </w:t>
      </w:r>
      <w:bookmarkStart w:id="0" w:name="_Hlk140070152"/>
      <w:r w:rsidRPr="00B94A77">
        <w:rPr>
          <w:rFonts w:ascii="GHEA Grapalat" w:hAnsi="GHEA Grapalat"/>
          <w:i w:val="0"/>
          <w:sz w:val="24"/>
          <w:szCs w:val="24"/>
        </w:rPr>
        <w:t xml:space="preserve">11.00 </w:t>
      </w:r>
      <w:r w:rsidRPr="00D85563">
        <w:rPr>
          <w:rFonts w:ascii="GHEA Grapalat" w:hAnsi="GHEA Grapalat"/>
          <w:i w:val="0"/>
          <w:sz w:val="24"/>
          <w:szCs w:val="24"/>
        </w:rPr>
        <w:t>часов</w:t>
      </w:r>
      <w:r w:rsidRPr="00B94A77">
        <w:rPr>
          <w:rFonts w:ascii="GHEA Grapalat" w:hAnsi="GHEA Grapalat"/>
          <w:i w:val="0"/>
          <w:sz w:val="24"/>
          <w:szCs w:val="24"/>
        </w:rPr>
        <w:t xml:space="preserve"> </w:t>
      </w:r>
      <w:r w:rsidR="0048619C">
        <w:rPr>
          <w:rFonts w:ascii="GHEA Grapalat" w:hAnsi="GHEA Grapalat"/>
          <w:i w:val="0"/>
          <w:sz w:val="24"/>
          <w:szCs w:val="24"/>
        </w:rPr>
        <w:t>20 ию</w:t>
      </w:r>
      <w:r w:rsidR="00CE4C41" w:rsidRPr="00CE4C41">
        <w:rPr>
          <w:rFonts w:ascii="GHEA Grapalat" w:hAnsi="GHEA Grapalat"/>
          <w:i w:val="0"/>
          <w:sz w:val="24"/>
          <w:szCs w:val="24"/>
        </w:rPr>
        <w:t>л</w:t>
      </w:r>
      <w:r w:rsidR="0048619C">
        <w:rPr>
          <w:rFonts w:ascii="GHEA Grapalat" w:hAnsi="GHEA Grapalat"/>
          <w:i w:val="0"/>
          <w:sz w:val="24"/>
          <w:szCs w:val="24"/>
        </w:rPr>
        <w:t>я</w:t>
      </w:r>
      <w:r w:rsidRPr="00B94A77">
        <w:rPr>
          <w:rFonts w:ascii="GHEA Grapalat" w:hAnsi="GHEA Grapalat"/>
          <w:i w:val="0"/>
          <w:sz w:val="24"/>
          <w:szCs w:val="24"/>
        </w:rPr>
        <w:t xml:space="preserve"> 202</w:t>
      </w:r>
      <w:r w:rsidR="009E50F6" w:rsidRPr="009E50F6">
        <w:rPr>
          <w:rFonts w:ascii="GHEA Grapalat" w:hAnsi="GHEA Grapalat"/>
          <w:i w:val="0"/>
          <w:sz w:val="24"/>
          <w:szCs w:val="24"/>
        </w:rPr>
        <w:t>3</w:t>
      </w:r>
      <w:r w:rsidRPr="00B94A77">
        <w:rPr>
          <w:rFonts w:ascii="GHEA Grapalat" w:hAnsi="GHEA Grapalat"/>
          <w:i w:val="0"/>
          <w:sz w:val="24"/>
          <w:szCs w:val="24"/>
        </w:rPr>
        <w:t>г.</w:t>
      </w:r>
      <w:r w:rsidRPr="00D85563">
        <w:rPr>
          <w:rFonts w:ascii="GHEA Grapalat" w:hAnsi="GHEA Grapalat"/>
          <w:i w:val="0"/>
          <w:sz w:val="24"/>
          <w:szCs w:val="24"/>
        </w:rPr>
        <w:t xml:space="preserve">. </w:t>
      </w:r>
      <w:bookmarkEnd w:id="0"/>
      <w:r w:rsidRPr="00D85563">
        <w:rPr>
          <w:rFonts w:ascii="GHEA Grapalat" w:hAnsi="GHEA Grapalat"/>
          <w:i w:val="0"/>
          <w:sz w:val="24"/>
          <w:szCs w:val="24"/>
        </w:rPr>
        <w:t>Кроме армянского языка заявки могут быть поданы также на английском или русском языке.</w:t>
      </w:r>
    </w:p>
    <w:p w14:paraId="1DE86252" w14:textId="360D696C" w:rsidR="00BB0DD5" w:rsidRDefault="00BB0DD5" w:rsidP="00BB0DD5">
      <w:pPr>
        <w:pStyle w:val="BodyTextIndent"/>
        <w:widowControl w:val="0"/>
        <w:spacing w:line="240"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w:t>
      </w:r>
      <w:r w:rsidRPr="00B94A77">
        <w:rPr>
          <w:rFonts w:ascii="GHEA Grapalat" w:hAnsi="GHEA Grapalat"/>
          <w:i w:val="0"/>
          <w:sz w:val="24"/>
          <w:szCs w:val="24"/>
        </w:rPr>
        <w:t xml:space="preserve">по адресу РА, Ереван, </w:t>
      </w:r>
      <w:proofErr w:type="spellStart"/>
      <w:r w:rsidRPr="00B94A77">
        <w:rPr>
          <w:rFonts w:ascii="GHEA Grapalat" w:hAnsi="GHEA Grapalat"/>
          <w:i w:val="0"/>
          <w:sz w:val="24"/>
          <w:szCs w:val="24"/>
        </w:rPr>
        <w:t>ул.Закяна</w:t>
      </w:r>
      <w:proofErr w:type="spellEnd"/>
      <w:r w:rsidRPr="00B94A77">
        <w:rPr>
          <w:rFonts w:ascii="GHEA Grapalat" w:hAnsi="GHEA Grapalat"/>
          <w:i w:val="0"/>
          <w:sz w:val="24"/>
          <w:szCs w:val="24"/>
        </w:rPr>
        <w:t xml:space="preserve"> 10 в документарной форме, в 11.00 часов </w:t>
      </w:r>
      <w:r w:rsidR="0048619C">
        <w:rPr>
          <w:rFonts w:ascii="GHEA Grapalat" w:hAnsi="GHEA Grapalat"/>
          <w:i w:val="0"/>
          <w:sz w:val="24"/>
          <w:szCs w:val="24"/>
        </w:rPr>
        <w:t>20ию</w:t>
      </w:r>
      <w:r w:rsidR="00CE4C41" w:rsidRPr="00CE4C41">
        <w:rPr>
          <w:rFonts w:ascii="GHEA Grapalat" w:hAnsi="GHEA Grapalat"/>
          <w:i w:val="0"/>
          <w:sz w:val="24"/>
          <w:szCs w:val="24"/>
        </w:rPr>
        <w:t>л</w:t>
      </w:r>
      <w:r w:rsidR="0048619C">
        <w:rPr>
          <w:rFonts w:ascii="GHEA Grapalat" w:hAnsi="GHEA Grapalat"/>
          <w:i w:val="0"/>
          <w:sz w:val="24"/>
          <w:szCs w:val="24"/>
        </w:rPr>
        <w:t>я</w:t>
      </w:r>
      <w:r w:rsidRPr="00B94A77">
        <w:rPr>
          <w:rFonts w:ascii="GHEA Grapalat" w:hAnsi="GHEA Grapalat"/>
          <w:i w:val="0"/>
          <w:sz w:val="24"/>
          <w:szCs w:val="24"/>
        </w:rPr>
        <w:t xml:space="preserve"> 202</w:t>
      </w:r>
      <w:r w:rsidR="009E50F6" w:rsidRPr="009E50F6">
        <w:rPr>
          <w:rFonts w:ascii="GHEA Grapalat" w:hAnsi="GHEA Grapalat"/>
          <w:i w:val="0"/>
          <w:sz w:val="24"/>
          <w:szCs w:val="24"/>
        </w:rPr>
        <w:t>3</w:t>
      </w:r>
      <w:r w:rsidRPr="00B94A77">
        <w:rPr>
          <w:rFonts w:ascii="GHEA Grapalat" w:hAnsi="GHEA Grapalat"/>
          <w:i w:val="0"/>
          <w:sz w:val="24"/>
          <w:szCs w:val="24"/>
        </w:rPr>
        <w:t xml:space="preserve">г.. </w:t>
      </w:r>
    </w:p>
    <w:p w14:paraId="7710ABCB" w14:textId="77777777" w:rsidR="00BB0DD5" w:rsidRPr="001B32D9" w:rsidRDefault="00BB0DD5" w:rsidP="00BB0DD5">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9B79F0" w14:textId="77777777" w:rsidR="00BB0DD5" w:rsidRPr="003A1EBB" w:rsidRDefault="00BB0DD5" w:rsidP="00BB0DD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48A1DB4E" w14:textId="77777777" w:rsidR="00BB0DD5" w:rsidRPr="003A1EBB" w:rsidRDefault="00BB0DD5" w:rsidP="00BB0DD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i w:val="0"/>
          <w:sz w:val="24"/>
          <w:szCs w:val="24"/>
        </w:rPr>
        <w:t>А.Мирумян</w:t>
      </w:r>
      <w:proofErr w:type="spellEnd"/>
      <w:r>
        <w:rPr>
          <w:rFonts w:ascii="GHEA Grapalat" w:hAnsi="GHEA Grapalat"/>
          <w:i w:val="0"/>
          <w:sz w:val="24"/>
          <w:szCs w:val="24"/>
        </w:rPr>
        <w:t>.</w:t>
      </w:r>
    </w:p>
    <w:p w14:paraId="0467277D" w14:textId="77777777" w:rsidR="00BB0DD5" w:rsidRDefault="00BB0DD5" w:rsidP="00BB0DD5">
      <w:pPr>
        <w:pStyle w:val="BodyTextIndent"/>
        <w:widowControl w:val="0"/>
        <w:spacing w:line="240" w:lineRule="auto"/>
        <w:ind w:firstLine="0"/>
        <w:rPr>
          <w:rFonts w:ascii="GHEA Grapalat" w:hAnsi="GHEA Grapalat"/>
          <w:i w:val="0"/>
          <w:sz w:val="24"/>
          <w:szCs w:val="16"/>
        </w:rPr>
      </w:pPr>
      <w:r w:rsidRPr="00DE1500">
        <w:rPr>
          <w:rFonts w:ascii="GHEA Grapalat" w:hAnsi="GHEA Grapalat"/>
          <w:i w:val="0"/>
          <w:sz w:val="24"/>
          <w:szCs w:val="16"/>
        </w:rPr>
        <w:t>Телефон: +374 10 540734</w:t>
      </w:r>
    </w:p>
    <w:p w14:paraId="0462AC52" w14:textId="10CD47A3" w:rsidR="00BB0DD5" w:rsidRPr="00434A79" w:rsidRDefault="00BB0DD5" w:rsidP="00BB0DD5">
      <w:pPr>
        <w:pStyle w:val="BodyTextIndent"/>
        <w:widowControl w:val="0"/>
        <w:spacing w:line="240" w:lineRule="auto"/>
        <w:ind w:firstLine="0"/>
        <w:rPr>
          <w:rFonts w:ascii="GHEA Grapalat" w:hAnsi="GHEA Grapalat"/>
          <w:i w:val="0"/>
          <w:sz w:val="24"/>
          <w:szCs w:val="16"/>
        </w:rPr>
      </w:pPr>
      <w:r w:rsidRPr="00DE1500">
        <w:rPr>
          <w:rFonts w:ascii="GHEA Grapalat" w:hAnsi="GHEA Grapalat"/>
          <w:i w:val="0"/>
          <w:sz w:val="24"/>
          <w:szCs w:val="16"/>
        </w:rPr>
        <w:t xml:space="preserve">Электронная почта: </w:t>
      </w:r>
      <w:hyperlink r:id="rId8" w:history="1">
        <w:r w:rsidR="009E50F6">
          <w:rPr>
            <w:rStyle w:val="Hyperlink"/>
            <w:rFonts w:ascii="GHEA Grapalat" w:hAnsi="GHEA Grapalat"/>
            <w:lang w:val="af-ZA"/>
          </w:rPr>
          <w:t>auction.gnum@spm.am</w:t>
        </w:r>
      </w:hyperlink>
    </w:p>
    <w:p w14:paraId="58798B52" w14:textId="77777777" w:rsidR="00BB0DD5" w:rsidRPr="00DE1500" w:rsidRDefault="00BB0DD5" w:rsidP="00BB0DD5">
      <w:pPr>
        <w:pStyle w:val="BodyTextIndent"/>
        <w:widowControl w:val="0"/>
        <w:spacing w:line="240" w:lineRule="auto"/>
        <w:ind w:firstLine="0"/>
        <w:rPr>
          <w:rFonts w:ascii="GHEA Grapalat" w:hAnsi="GHEA Grapalat"/>
          <w:i w:val="0"/>
          <w:szCs w:val="16"/>
        </w:rPr>
      </w:pPr>
      <w:r w:rsidRPr="00DE1500">
        <w:rPr>
          <w:rFonts w:ascii="GHEA Grapalat" w:hAnsi="GHEA Grapalat"/>
          <w:i w:val="0"/>
          <w:sz w:val="24"/>
          <w:szCs w:val="16"/>
        </w:rPr>
        <w:t xml:space="preserve">Заказчик: </w:t>
      </w:r>
      <w:r w:rsidRPr="00371ED7">
        <w:rPr>
          <w:rFonts w:ascii="GHEA Grapalat" w:hAnsi="GHEA Grapalat"/>
          <w:i w:val="0"/>
          <w:sz w:val="24"/>
          <w:szCs w:val="24"/>
        </w:rPr>
        <w:t>ГНКО «ЦЕНТР АУКЦИОНА И ОЦЕНКИ ИМУЩЕСТВА»</w:t>
      </w:r>
    </w:p>
    <w:p w14:paraId="49E2B835" w14:textId="77777777" w:rsidR="00BB0DD5" w:rsidRPr="00D5443D" w:rsidRDefault="00BB0DD5" w:rsidP="00BB0DD5">
      <w:pPr>
        <w:pStyle w:val="BodyTextIndent"/>
        <w:widowControl w:val="0"/>
        <w:spacing w:after="160" w:line="240" w:lineRule="auto"/>
        <w:ind w:left="3969" w:firstLine="0"/>
        <w:rPr>
          <w:rFonts w:ascii="GHEA Grapalat" w:hAnsi="GHEA Grapalat"/>
          <w:i w:val="0"/>
          <w:sz w:val="16"/>
          <w:szCs w:val="16"/>
        </w:rPr>
      </w:pPr>
    </w:p>
    <w:p w14:paraId="19C1A6EB" w14:textId="77777777" w:rsidR="00BB0DD5" w:rsidRPr="0064127C" w:rsidRDefault="00BB0DD5" w:rsidP="00BB0DD5">
      <w:pPr>
        <w:pStyle w:val="BodyText"/>
        <w:spacing w:after="0"/>
        <w:ind w:firstLine="567"/>
        <w:jc w:val="right"/>
        <w:rPr>
          <w:rFonts w:ascii="GHEA Grapalat" w:hAnsi="GHEA Grapalat" w:cs="Sylfaen"/>
          <w:i/>
          <w:sz w:val="20"/>
          <w:szCs w:val="20"/>
          <w:lang w:val="af-ZA"/>
        </w:rPr>
      </w:pPr>
    </w:p>
    <w:p w14:paraId="351B2F55" w14:textId="77777777" w:rsidR="00E6724E" w:rsidRPr="009E50F6" w:rsidRDefault="00E6724E" w:rsidP="00BB0DD5">
      <w:pPr>
        <w:pStyle w:val="BodyTextIndent"/>
        <w:spacing w:after="160"/>
        <w:jc w:val="center"/>
        <w:rPr>
          <w:rFonts w:ascii="GHEA Grapalat" w:hAnsi="GHEA Grapalat"/>
          <w:i w:val="0"/>
          <w:sz w:val="22"/>
          <w:szCs w:val="22"/>
        </w:rPr>
      </w:pPr>
    </w:p>
    <w:p w14:paraId="195DE638" w14:textId="77777777" w:rsidR="00E6724E" w:rsidRPr="009E50F6" w:rsidRDefault="00E6724E" w:rsidP="00BB0DD5">
      <w:pPr>
        <w:pStyle w:val="BodyTextIndent"/>
        <w:spacing w:after="160"/>
        <w:jc w:val="center"/>
        <w:rPr>
          <w:rFonts w:ascii="GHEA Grapalat" w:hAnsi="GHEA Grapalat"/>
          <w:i w:val="0"/>
          <w:sz w:val="22"/>
          <w:szCs w:val="22"/>
        </w:rPr>
      </w:pPr>
    </w:p>
    <w:p w14:paraId="352D3ACC" w14:textId="4E832CE3" w:rsidR="00BB0DD5" w:rsidRDefault="00BB0DD5" w:rsidP="00BB0DD5">
      <w:pPr>
        <w:pStyle w:val="BodyTextIndent"/>
        <w:spacing w:after="160"/>
        <w:jc w:val="center"/>
        <w:rPr>
          <w:rFonts w:ascii="GHEA Grapalat" w:hAnsi="GHEA Grapalat"/>
          <w:i w:val="0"/>
          <w:sz w:val="22"/>
          <w:szCs w:val="22"/>
          <w:lang w:val="en-US"/>
        </w:rPr>
      </w:pPr>
      <w:r w:rsidRPr="00A82A4E">
        <w:rPr>
          <w:rFonts w:ascii="GHEA Grapalat" w:hAnsi="GHEA Grapalat"/>
          <w:i w:val="0"/>
          <w:sz w:val="22"/>
          <w:szCs w:val="22"/>
          <w:lang w:val="en-US"/>
        </w:rPr>
        <w:lastRenderedPageBreak/>
        <w:t>NOTICE</w:t>
      </w:r>
    </w:p>
    <w:p w14:paraId="535C2569" w14:textId="77777777" w:rsidR="00BB0DD5" w:rsidRPr="00A82A4E" w:rsidRDefault="00BB0DD5" w:rsidP="00BB0DD5">
      <w:pPr>
        <w:pStyle w:val="BodyTextIndent"/>
        <w:spacing w:after="160"/>
        <w:jc w:val="center"/>
        <w:rPr>
          <w:rFonts w:ascii="GHEA Grapalat" w:hAnsi="GHEA Grapalat"/>
          <w:i w:val="0"/>
          <w:sz w:val="22"/>
          <w:szCs w:val="22"/>
          <w:lang w:val="en-US"/>
        </w:rPr>
      </w:pPr>
      <w:r w:rsidRPr="00A82A4E">
        <w:rPr>
          <w:rFonts w:ascii="GHEA Grapalat" w:hAnsi="GHEA Grapalat"/>
          <w:i w:val="0"/>
          <w:sz w:val="22"/>
          <w:szCs w:val="22"/>
          <w:lang w:val="en-US"/>
        </w:rPr>
        <w:t>ON PRICE QUOTATION</w:t>
      </w:r>
    </w:p>
    <w:p w14:paraId="1114051D" w14:textId="507F95C0" w:rsidR="00BB0DD5" w:rsidRPr="006714C0" w:rsidRDefault="00BB0DD5" w:rsidP="00BB0DD5">
      <w:pPr>
        <w:pStyle w:val="BodyTextIndent"/>
        <w:spacing w:after="160"/>
        <w:ind w:left="851" w:right="848" w:firstLine="11"/>
        <w:jc w:val="center"/>
        <w:rPr>
          <w:rFonts w:ascii="GHEA Grapalat" w:hAnsi="GHEA Grapalat"/>
          <w:i w:val="0"/>
          <w:sz w:val="22"/>
          <w:szCs w:val="22"/>
          <w:lang w:val="en-US"/>
        </w:rPr>
      </w:pPr>
      <w:r w:rsidRPr="006714C0">
        <w:rPr>
          <w:rFonts w:ascii="GHEA Grapalat" w:hAnsi="GHEA Grapalat"/>
          <w:i w:val="0"/>
          <w:sz w:val="22"/>
          <w:szCs w:val="22"/>
          <w:lang w:val="en-US"/>
        </w:rPr>
        <w:t>This text of the notice is approved by decision of the Price Quotation Commission "</w:t>
      </w:r>
      <w:r w:rsidR="00D52F99">
        <w:rPr>
          <w:rFonts w:ascii="GHEA Grapalat" w:hAnsi="GHEA Grapalat"/>
          <w:i w:val="0"/>
          <w:sz w:val="22"/>
          <w:szCs w:val="22"/>
          <w:lang w:val="en-US"/>
        </w:rPr>
        <w:t>1</w:t>
      </w:r>
      <w:r w:rsidRPr="006714C0">
        <w:rPr>
          <w:rFonts w:ascii="GHEA Grapalat" w:hAnsi="GHEA Grapalat"/>
          <w:i w:val="0"/>
          <w:sz w:val="22"/>
          <w:szCs w:val="22"/>
          <w:lang w:val="en-US"/>
        </w:rPr>
        <w:t>" of "</w:t>
      </w:r>
      <w:r w:rsidR="0048619C" w:rsidRPr="0048619C">
        <w:rPr>
          <w:rFonts w:ascii="GHEA Grapalat" w:hAnsi="GHEA Grapalat"/>
          <w:i w:val="0"/>
          <w:sz w:val="22"/>
          <w:szCs w:val="22"/>
          <w:lang w:val="en-US"/>
        </w:rPr>
        <w:t>1</w:t>
      </w:r>
      <w:r w:rsidR="00CE4C41">
        <w:rPr>
          <w:rFonts w:ascii="GHEA Grapalat" w:hAnsi="GHEA Grapalat"/>
          <w:i w:val="0"/>
          <w:sz w:val="22"/>
          <w:szCs w:val="22"/>
          <w:lang w:val="en-US"/>
        </w:rPr>
        <w:t>2</w:t>
      </w:r>
      <w:r w:rsidRPr="006714C0">
        <w:rPr>
          <w:rFonts w:ascii="GHEA Grapalat" w:hAnsi="GHEA Grapalat"/>
          <w:i w:val="0"/>
          <w:sz w:val="22"/>
          <w:szCs w:val="22"/>
          <w:lang w:val="en-US"/>
        </w:rPr>
        <w:t>" "</w:t>
      </w:r>
      <w:r w:rsidR="0048619C" w:rsidRPr="0048619C">
        <w:rPr>
          <w:rFonts w:ascii="GHEA Grapalat" w:hAnsi="GHEA Grapalat"/>
          <w:i w:val="0"/>
          <w:sz w:val="22"/>
          <w:szCs w:val="22"/>
          <w:lang w:val="en-US"/>
        </w:rPr>
        <w:t>Ju</w:t>
      </w:r>
      <w:r w:rsidR="00CE4C41">
        <w:rPr>
          <w:rFonts w:ascii="GHEA Grapalat" w:hAnsi="GHEA Grapalat"/>
          <w:i w:val="0"/>
          <w:sz w:val="22"/>
          <w:szCs w:val="22"/>
          <w:lang w:val="en-US"/>
        </w:rPr>
        <w:t>ly</w:t>
      </w:r>
      <w:r w:rsidRPr="006714C0">
        <w:rPr>
          <w:rFonts w:ascii="GHEA Grapalat" w:hAnsi="GHEA Grapalat"/>
          <w:i w:val="0"/>
          <w:sz w:val="22"/>
          <w:szCs w:val="22"/>
          <w:lang w:val="en-US"/>
        </w:rPr>
        <w:t>" of 20</w:t>
      </w:r>
      <w:r>
        <w:rPr>
          <w:rFonts w:ascii="GHEA Grapalat" w:hAnsi="GHEA Grapalat"/>
          <w:i w:val="0"/>
          <w:sz w:val="22"/>
          <w:szCs w:val="22"/>
          <w:lang w:val="en-US"/>
        </w:rPr>
        <w:t>2</w:t>
      </w:r>
      <w:r w:rsidR="009E50F6">
        <w:rPr>
          <w:rFonts w:ascii="GHEA Grapalat" w:hAnsi="GHEA Grapalat"/>
          <w:i w:val="0"/>
          <w:sz w:val="22"/>
          <w:szCs w:val="22"/>
          <w:lang w:val="en-US"/>
        </w:rPr>
        <w:t>3</w:t>
      </w:r>
      <w:r w:rsidRPr="006714C0">
        <w:rPr>
          <w:rFonts w:ascii="GHEA Grapalat" w:hAnsi="GHEA Grapalat"/>
          <w:i w:val="0"/>
          <w:sz w:val="22"/>
          <w:szCs w:val="22"/>
          <w:lang w:val="en-US"/>
        </w:rPr>
        <w:t xml:space="preserve"> and is published pursuant to Article 27 of the Law of the Republic of Armenia "On procurement"</w:t>
      </w:r>
    </w:p>
    <w:p w14:paraId="4814E674" w14:textId="0DAF6B65" w:rsidR="00BB0DD5" w:rsidRPr="00F75900" w:rsidRDefault="00BB0DD5" w:rsidP="00BB0DD5">
      <w:pPr>
        <w:pStyle w:val="BodyTextIndent"/>
        <w:spacing w:after="160"/>
        <w:ind w:firstLine="0"/>
        <w:jc w:val="center"/>
        <w:rPr>
          <w:rFonts w:ascii="GHEA Grapalat" w:hAnsi="GHEA Grapalat"/>
          <w:i w:val="0"/>
          <w:sz w:val="22"/>
          <w:szCs w:val="22"/>
          <w:lang w:val="en-US"/>
        </w:rPr>
      </w:pPr>
      <w:r w:rsidRPr="006714C0">
        <w:rPr>
          <w:rFonts w:ascii="GHEA Grapalat" w:hAnsi="GHEA Grapalat"/>
          <w:i w:val="0"/>
          <w:sz w:val="22"/>
          <w:szCs w:val="22"/>
          <w:lang w:val="en-US"/>
        </w:rPr>
        <w:t xml:space="preserve">Code of the price quotation </w:t>
      </w:r>
      <w:r>
        <w:rPr>
          <w:rFonts w:ascii="GHEA Grapalat" w:hAnsi="GHEA Grapalat"/>
          <w:i w:val="0"/>
          <w:sz w:val="22"/>
          <w:szCs w:val="22"/>
          <w:lang w:val="en-US"/>
        </w:rPr>
        <w:t>G</w:t>
      </w:r>
      <w:r w:rsidRPr="00F75900">
        <w:rPr>
          <w:rFonts w:ascii="GHEA Grapalat" w:hAnsi="GHEA Grapalat"/>
          <w:i w:val="0"/>
          <w:sz w:val="22"/>
          <w:szCs w:val="22"/>
          <w:lang w:val="en-US"/>
        </w:rPr>
        <w:t>G</w:t>
      </w:r>
      <w:r>
        <w:rPr>
          <w:rFonts w:ascii="GHEA Grapalat" w:hAnsi="GHEA Grapalat"/>
          <w:i w:val="0"/>
          <w:sz w:val="22"/>
          <w:szCs w:val="22"/>
          <w:lang w:val="en-US"/>
        </w:rPr>
        <w:t>AK</w:t>
      </w:r>
      <w:r w:rsidRPr="00F75900">
        <w:rPr>
          <w:rFonts w:ascii="GHEA Grapalat" w:hAnsi="GHEA Grapalat"/>
          <w:i w:val="0"/>
          <w:sz w:val="22"/>
          <w:szCs w:val="22"/>
          <w:lang w:val="en-US"/>
        </w:rPr>
        <w:t>-</w:t>
      </w:r>
      <w:r>
        <w:rPr>
          <w:rFonts w:ascii="GHEA Grapalat" w:hAnsi="GHEA Grapalat"/>
          <w:i w:val="0"/>
          <w:sz w:val="22"/>
          <w:szCs w:val="22"/>
          <w:lang w:val="en-US"/>
        </w:rPr>
        <w:t xml:space="preserve"> </w:t>
      </w:r>
      <w:proofErr w:type="spellStart"/>
      <w:r>
        <w:rPr>
          <w:rFonts w:ascii="GHEA Grapalat" w:hAnsi="GHEA Grapalat"/>
          <w:i w:val="0"/>
          <w:sz w:val="22"/>
          <w:szCs w:val="22"/>
          <w:lang w:val="en-US"/>
        </w:rPr>
        <w:t>GHTsDzB</w:t>
      </w:r>
      <w:proofErr w:type="spellEnd"/>
      <w:r>
        <w:rPr>
          <w:rFonts w:ascii="GHEA Grapalat" w:hAnsi="GHEA Grapalat"/>
          <w:i w:val="0"/>
          <w:sz w:val="22"/>
          <w:szCs w:val="22"/>
          <w:lang w:val="en-US"/>
        </w:rPr>
        <w:t xml:space="preserve"> -</w:t>
      </w:r>
      <w:r w:rsidR="0048619C">
        <w:rPr>
          <w:rFonts w:ascii="GHEA Grapalat" w:hAnsi="GHEA Grapalat"/>
          <w:i w:val="0"/>
          <w:sz w:val="22"/>
          <w:szCs w:val="22"/>
          <w:lang w:val="en-US"/>
        </w:rPr>
        <w:t>23/</w:t>
      </w:r>
      <w:r w:rsidR="00CE4C41">
        <w:rPr>
          <w:rFonts w:ascii="GHEA Grapalat" w:hAnsi="GHEA Grapalat"/>
          <w:i w:val="0"/>
          <w:sz w:val="22"/>
          <w:szCs w:val="22"/>
          <w:lang w:val="en-US"/>
        </w:rPr>
        <w:t>9/P</w:t>
      </w:r>
      <w:r w:rsidRPr="00F75900">
        <w:rPr>
          <w:rFonts w:ascii="GHEA Grapalat" w:hAnsi="GHEA Grapalat"/>
          <w:i w:val="0"/>
          <w:sz w:val="22"/>
          <w:szCs w:val="22"/>
          <w:lang w:val="en-US"/>
        </w:rPr>
        <w:t xml:space="preserve"> </w:t>
      </w:r>
    </w:p>
    <w:tbl>
      <w:tblPr>
        <w:tblW w:w="0" w:type="auto"/>
        <w:tblLook w:val="04A0" w:firstRow="1" w:lastRow="0" w:firstColumn="1" w:lastColumn="0" w:noHBand="0" w:noVBand="1"/>
      </w:tblPr>
      <w:tblGrid>
        <w:gridCol w:w="10064"/>
      </w:tblGrid>
      <w:tr w:rsidR="00BB0DD5" w:rsidRPr="0001234B" w14:paraId="10466975" w14:textId="77777777" w:rsidTr="00610DE9">
        <w:trPr>
          <w:trHeight w:val="517"/>
        </w:trPr>
        <w:tc>
          <w:tcPr>
            <w:tcW w:w="10426" w:type="dxa"/>
          </w:tcPr>
          <w:p w14:paraId="64D9BD77" w14:textId="77777777" w:rsidR="00BB0DD5" w:rsidRPr="006714C0" w:rsidRDefault="00BB0DD5" w:rsidP="00610DE9">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SNCO, located at the following address: 10 Zakian Street, Yerevan, Armenia, gives notice for a price quotation</w:t>
            </w:r>
          </w:p>
        </w:tc>
      </w:tr>
    </w:tbl>
    <w:p w14:paraId="78485E34" w14:textId="77777777" w:rsidR="00BB0DD5" w:rsidRPr="00F7590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which shall be carried out in one stage.</w:t>
      </w:r>
    </w:p>
    <w:p w14:paraId="0B52F3A5" w14:textId="549ABC94" w:rsidR="00BB0DD5" w:rsidRPr="00C66190" w:rsidRDefault="00BB0DD5" w:rsidP="00BB0DD5">
      <w:pPr>
        <w:pStyle w:val="HTMLPreformatted"/>
        <w:shd w:val="clear" w:color="auto" w:fill="F8F9FA"/>
        <w:rPr>
          <w:rFonts w:ascii="GHEA Grapalat" w:hAnsi="GHEA Grapalat"/>
          <w:i/>
        </w:rPr>
      </w:pPr>
      <w:r w:rsidRPr="00C66190">
        <w:rPr>
          <w:rFonts w:ascii="GHEA Grapalat" w:hAnsi="GHEA Grapalat"/>
          <w:i/>
        </w:rPr>
        <w:t xml:space="preserve">The bidder selected based on the results of the price quotation will be proposed, in a prescribed manner, to conclude a contract </w:t>
      </w:r>
      <w:r w:rsidRPr="00B94A77">
        <w:rPr>
          <w:rFonts w:ascii="GHEA Grapalat" w:hAnsi="GHEA Grapalat"/>
          <w:i/>
        </w:rPr>
        <w:t xml:space="preserve">for </w:t>
      </w:r>
      <w:r w:rsidR="00CE4C41" w:rsidRPr="00B6014F">
        <w:rPr>
          <w:rFonts w:ascii="GHEA Grapalat" w:hAnsi="GHEA Grapalat"/>
          <w:i/>
          <w:iCs/>
          <w:lang w:val="hy-AM"/>
        </w:rPr>
        <w:t xml:space="preserve">provision window cleaning services </w:t>
      </w:r>
      <w:r w:rsidRPr="00C66190">
        <w:rPr>
          <w:rFonts w:ascii="GHEA Grapalat" w:hAnsi="GHEA Grapalat"/>
          <w:i/>
        </w:rPr>
        <w:t>(</w:t>
      </w:r>
      <w:r w:rsidRPr="006714C0">
        <w:rPr>
          <w:rFonts w:ascii="GHEA Grapalat" w:hAnsi="GHEA Grapalat"/>
          <w:i/>
        </w:rPr>
        <w:t xml:space="preserve">hereinafter referred to as "the contract").                         </w:t>
      </w:r>
    </w:p>
    <w:p w14:paraId="0859B312" w14:textId="77777777"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6714C0">
        <w:rPr>
          <w:rFonts w:ascii="GHEA Grapalat" w:hAnsi="GHEA Grapalat"/>
          <w:i w:val="0"/>
          <w:lang w:val="en-US"/>
        </w:rPr>
        <w:t>organisation</w:t>
      </w:r>
      <w:proofErr w:type="spellEnd"/>
      <w:r w:rsidRPr="006714C0">
        <w:rPr>
          <w:rFonts w:ascii="GHEA Grapalat" w:hAnsi="GHEA Grapalat"/>
          <w:i w:val="0"/>
          <w:lang w:val="en-US"/>
        </w:rPr>
        <w:t xml:space="preserve"> or a stateless person, shall have equal right to participate in this price quotation.</w:t>
      </w:r>
    </w:p>
    <w:p w14:paraId="743780DE" w14:textId="77777777" w:rsidR="00BB0DD5" w:rsidRPr="00FD5509" w:rsidRDefault="00BB0DD5" w:rsidP="00BB0DD5">
      <w:pPr>
        <w:jc w:val="both"/>
        <w:rPr>
          <w:rFonts w:ascii="GHEA Grapalat" w:hAnsi="GHEA Grapalat"/>
          <w:sz w:val="20"/>
          <w:szCs w:val="20"/>
          <w:lang w:val="en-US"/>
        </w:rPr>
      </w:pPr>
      <w:r w:rsidRPr="00FD5509">
        <w:rPr>
          <w:rFonts w:ascii="GHEA Grapalat"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1057C1DB" w14:textId="77777777"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1B4B61E" w14:textId="77777777"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In case of a request to provide the invitation electronically, the contracting authority shall ensure the free of charge provision of the invitation electronically within the</w:t>
      </w:r>
      <w:r w:rsidRPr="006714C0">
        <w:rPr>
          <w:rFonts w:ascii="Courier New" w:hAnsi="Courier New" w:cs="Courier New"/>
          <w:i w:val="0"/>
          <w:lang w:val="en-US"/>
        </w:rPr>
        <w:t> </w:t>
      </w:r>
      <w:r w:rsidRPr="006714C0">
        <w:rPr>
          <w:rFonts w:ascii="GHEA Grapalat" w:hAnsi="GHEA Grapalat"/>
          <w:i w:val="0"/>
          <w:lang w:val="en-US"/>
        </w:rPr>
        <w:t xml:space="preserve">working day following the date of receipt of the application. </w:t>
      </w:r>
    </w:p>
    <w:p w14:paraId="5CBB6248" w14:textId="7A41765F"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bids for the price quotation must be submitted to the following address: 10 Zakian Street, Yerevan, Armenia </w:t>
      </w:r>
      <w:r w:rsidRPr="00F75900">
        <w:rPr>
          <w:rFonts w:ascii="GHEA Grapalat" w:hAnsi="GHEA Grapalat"/>
          <w:i w:val="0"/>
          <w:lang w:val="en-US"/>
        </w:rPr>
        <w:t>,</w:t>
      </w:r>
      <w:r w:rsidRPr="006714C0">
        <w:rPr>
          <w:rFonts w:ascii="GHEA Grapalat" w:hAnsi="GHEA Grapalat"/>
          <w:i w:val="0"/>
          <w:lang w:val="en-US"/>
        </w:rPr>
        <w:t xml:space="preserve">in hard copy, by </w:t>
      </w:r>
      <w:r w:rsidRPr="00F75900">
        <w:rPr>
          <w:rFonts w:ascii="GHEA Grapalat" w:hAnsi="GHEA Grapalat"/>
          <w:i w:val="0"/>
          <w:lang w:val="en-US"/>
        </w:rPr>
        <w:t>1</w:t>
      </w:r>
      <w:r>
        <w:rPr>
          <w:rFonts w:ascii="GHEA Grapalat" w:hAnsi="GHEA Grapalat"/>
          <w:i w:val="0"/>
          <w:lang w:val="en-US"/>
        </w:rPr>
        <w:t>1</w:t>
      </w:r>
      <w:r w:rsidRPr="00F75900">
        <w:rPr>
          <w:rFonts w:ascii="GHEA Grapalat" w:hAnsi="GHEA Grapalat"/>
          <w:i w:val="0"/>
          <w:lang w:val="en-US"/>
        </w:rPr>
        <w:t>.00</w:t>
      </w:r>
      <w:r w:rsidRPr="006714C0">
        <w:rPr>
          <w:rFonts w:ascii="GHEA Grapalat" w:hAnsi="GHEA Grapalat"/>
          <w:i w:val="0"/>
          <w:lang w:val="en-US"/>
        </w:rPr>
        <w:t xml:space="preserve"> o'clock of the </w:t>
      </w:r>
      <w:r w:rsidR="0048619C" w:rsidRPr="0048619C">
        <w:rPr>
          <w:rFonts w:ascii="GHEA Grapalat" w:hAnsi="GHEA Grapalat"/>
          <w:i w:val="0"/>
          <w:lang w:val="en-US"/>
        </w:rPr>
        <w:t>20 Ju</w:t>
      </w:r>
      <w:r w:rsidR="00CE4C41">
        <w:rPr>
          <w:rFonts w:ascii="GHEA Grapalat" w:hAnsi="GHEA Grapalat"/>
          <w:i w:val="0"/>
          <w:lang w:val="en-US"/>
        </w:rPr>
        <w:t>ly</w:t>
      </w:r>
      <w:r>
        <w:rPr>
          <w:rFonts w:ascii="GHEA Grapalat" w:hAnsi="GHEA Grapalat"/>
          <w:i w:val="0"/>
          <w:lang w:val="en-US"/>
        </w:rPr>
        <w:t xml:space="preserve"> 2022</w:t>
      </w:r>
      <w:r w:rsidRPr="006714C0">
        <w:rPr>
          <w:rFonts w:ascii="GHEA Grapalat" w:hAnsi="GHEA Grapalat"/>
          <w:i w:val="0"/>
          <w:lang w:val="en-US"/>
        </w:rPr>
        <w:t xml:space="preserve"> </w:t>
      </w:r>
      <w:r>
        <w:rPr>
          <w:rFonts w:ascii="GHEA Grapalat" w:hAnsi="GHEA Grapalat"/>
          <w:i w:val="0"/>
          <w:lang w:val="en-US"/>
        </w:rPr>
        <w:t>.</w:t>
      </w:r>
      <w:r w:rsidRPr="006714C0">
        <w:rPr>
          <w:rFonts w:ascii="GHEA Grapalat" w:hAnsi="GHEA Grapalat"/>
          <w:i w:val="0"/>
          <w:lang w:val="en-US"/>
        </w:rPr>
        <w:t xml:space="preserve">The bids may, in addition to Armenian, also be submitted in English or Russian. </w:t>
      </w:r>
    </w:p>
    <w:p w14:paraId="1BB645A4" w14:textId="347DE40A"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The bid opening will take place at the following address: 10 Zakia</w:t>
      </w:r>
      <w:r>
        <w:rPr>
          <w:rFonts w:ascii="GHEA Grapalat" w:hAnsi="GHEA Grapalat"/>
          <w:i w:val="0"/>
          <w:lang w:val="en-US"/>
        </w:rPr>
        <w:t xml:space="preserve">n Street, Yerevan, Armenia, on </w:t>
      </w:r>
      <w:r w:rsidRPr="00F75900">
        <w:rPr>
          <w:rFonts w:ascii="GHEA Grapalat" w:hAnsi="GHEA Grapalat"/>
          <w:i w:val="0"/>
          <w:lang w:val="en-US"/>
        </w:rPr>
        <w:t xml:space="preserve">'' </w:t>
      </w:r>
      <w:r w:rsidR="0048619C" w:rsidRPr="0048619C">
        <w:rPr>
          <w:rFonts w:ascii="GHEA Grapalat" w:hAnsi="GHEA Grapalat"/>
          <w:i w:val="0"/>
          <w:lang w:val="en-US"/>
        </w:rPr>
        <w:t>20</w:t>
      </w:r>
      <w:r w:rsidRPr="00F75900">
        <w:rPr>
          <w:rFonts w:ascii="GHEA Grapalat" w:hAnsi="GHEA Grapalat"/>
          <w:i w:val="0"/>
          <w:lang w:val="en-US"/>
        </w:rPr>
        <w:t xml:space="preserve">' </w:t>
      </w:r>
      <w:r w:rsidRPr="006714C0">
        <w:rPr>
          <w:rFonts w:ascii="GHEA Grapalat" w:hAnsi="GHEA Grapalat"/>
          <w:i w:val="0"/>
          <w:lang w:val="en-US"/>
        </w:rPr>
        <w:t>"</w:t>
      </w:r>
      <w:r w:rsidR="0048619C" w:rsidRPr="0048619C">
        <w:rPr>
          <w:rFonts w:ascii="GHEA Grapalat" w:hAnsi="GHEA Grapalat"/>
          <w:i w:val="0"/>
          <w:lang w:val="en-US"/>
        </w:rPr>
        <w:t>Ju</w:t>
      </w:r>
      <w:r w:rsidR="00CE4C41">
        <w:rPr>
          <w:rFonts w:ascii="GHEA Grapalat" w:hAnsi="GHEA Grapalat"/>
          <w:i w:val="0"/>
          <w:lang w:val="en-US"/>
        </w:rPr>
        <w:t>ly</w:t>
      </w:r>
      <w:r w:rsidRPr="006714C0">
        <w:rPr>
          <w:rFonts w:ascii="GHEA Grapalat" w:hAnsi="GHEA Grapalat"/>
          <w:i w:val="0"/>
          <w:lang w:val="en-US"/>
        </w:rPr>
        <w:t>" "</w:t>
      </w:r>
      <w:r>
        <w:rPr>
          <w:rFonts w:ascii="GHEA Grapalat" w:hAnsi="GHEA Grapalat"/>
          <w:i w:val="0"/>
          <w:lang w:val="en-US"/>
        </w:rPr>
        <w:t>202</w:t>
      </w:r>
      <w:r w:rsidR="009E50F6">
        <w:rPr>
          <w:rFonts w:ascii="GHEA Grapalat" w:hAnsi="GHEA Grapalat"/>
          <w:i w:val="0"/>
          <w:lang w:val="en-US"/>
        </w:rPr>
        <w:t>3</w:t>
      </w:r>
      <w:r w:rsidRPr="006714C0">
        <w:rPr>
          <w:rFonts w:ascii="GHEA Grapalat" w:hAnsi="GHEA Grapalat"/>
          <w:i w:val="0"/>
          <w:lang w:val="en-US"/>
        </w:rPr>
        <w:t>", at</w:t>
      </w:r>
      <w:r w:rsidRPr="00F75900">
        <w:rPr>
          <w:rFonts w:ascii="GHEA Grapalat" w:hAnsi="GHEA Grapalat"/>
          <w:i w:val="0"/>
          <w:lang w:val="en-US"/>
        </w:rPr>
        <w:t xml:space="preserve"> 1</w:t>
      </w:r>
      <w:r>
        <w:rPr>
          <w:rFonts w:ascii="GHEA Grapalat" w:hAnsi="GHEA Grapalat"/>
          <w:i w:val="0"/>
          <w:lang w:val="en-US"/>
        </w:rPr>
        <w:t>1</w:t>
      </w:r>
      <w:r w:rsidRPr="00F75900">
        <w:rPr>
          <w:rFonts w:ascii="GHEA Grapalat" w:hAnsi="GHEA Grapalat"/>
          <w:i w:val="0"/>
          <w:lang w:val="en-US"/>
        </w:rPr>
        <w:t xml:space="preserve">.00 </w:t>
      </w:r>
      <w:r w:rsidRPr="006714C0">
        <w:rPr>
          <w:rFonts w:ascii="GHEA Grapalat" w:hAnsi="GHEA Grapalat"/>
          <w:i w:val="0"/>
          <w:lang w:val="en-US"/>
        </w:rPr>
        <w:t>o'clock.</w:t>
      </w:r>
    </w:p>
    <w:p w14:paraId="3A9A641E" w14:textId="77777777"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appeals concerning this procedure must </w:t>
      </w:r>
      <w:proofErr w:type="spellStart"/>
      <w:r w:rsidRPr="006714C0">
        <w:rPr>
          <w:rFonts w:ascii="GHEA Grapalat" w:hAnsi="GHEA Grapalat"/>
          <w:i w:val="0"/>
          <w:lang w:val="en-US"/>
        </w:rPr>
        <w:t>by</w:t>
      </w:r>
      <w:proofErr w:type="spellEnd"/>
      <w:r w:rsidRPr="006714C0">
        <w:rPr>
          <w:rFonts w:ascii="GHEA Grapalat" w:hAnsi="GHEA Grapalat"/>
          <w:i w:val="0"/>
          <w:lang w:val="en-US"/>
        </w:rPr>
        <w:t xml:space="preserve"> filed to the Procurement Appeals Board, to the following address: </w:t>
      </w:r>
      <w:proofErr w:type="spellStart"/>
      <w:r w:rsidRPr="006714C0">
        <w:rPr>
          <w:rFonts w:ascii="GHEA Grapalat" w:hAnsi="GHEA Grapalat"/>
          <w:i w:val="0"/>
          <w:lang w:val="en-US"/>
        </w:rPr>
        <w:t>Melik-Adamyan</w:t>
      </w:r>
      <w:proofErr w:type="spellEnd"/>
      <w:r w:rsidRPr="006714C0">
        <w:rPr>
          <w:rFonts w:ascii="GHEA Grapalat" w:hAnsi="GHEA Grapalat"/>
          <w:i w:val="0"/>
          <w:lang w:val="en-US"/>
        </w:rPr>
        <w:t xml:space="preserve"> St. 1., Yerevan. The appealing shall be carried out as prescribed by the invitation for this price quotation. For filing the</w:t>
      </w:r>
      <w:r w:rsidRPr="006714C0">
        <w:rPr>
          <w:rFonts w:ascii="Courier New" w:hAnsi="Courier New" w:cs="Courier New"/>
          <w:i w:val="0"/>
          <w:lang w:val="en-US"/>
        </w:rPr>
        <w:t> </w:t>
      </w:r>
      <w:r w:rsidRPr="006714C0">
        <w:rPr>
          <w:rFonts w:ascii="GHEA Grapalat" w:hAnsi="GHEA Grapalat"/>
          <w:i w:val="0"/>
          <w:lang w:val="en-US"/>
        </w:rPr>
        <w:t>appeal, a fee shall be required in the amount of AMD 30 000 (thirty thousand), which must be transferred to the treasury account 900008000482 opened in the</w:t>
      </w:r>
      <w:r w:rsidRPr="006714C0">
        <w:rPr>
          <w:rFonts w:ascii="Courier New" w:hAnsi="Courier New" w:cs="Courier New"/>
          <w:i w:val="0"/>
          <w:lang w:val="en-US"/>
        </w:rPr>
        <w:t> </w:t>
      </w:r>
      <w:r w:rsidRPr="006714C0">
        <w:rPr>
          <w:rFonts w:ascii="GHEA Grapalat" w:hAnsi="GHEA Grapalat"/>
          <w:i w:val="0"/>
          <w:lang w:val="en-US"/>
        </w:rPr>
        <w:t xml:space="preserve">name of the Ministry of Finance of the Republic of Armenia. </w:t>
      </w:r>
    </w:p>
    <w:p w14:paraId="4FFFADF0" w14:textId="77777777" w:rsidR="00BB0DD5" w:rsidRPr="006714C0" w:rsidRDefault="00BB0DD5" w:rsidP="00BB0DD5">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For receiving additional information concerning this notice, you may apply to </w:t>
      </w:r>
      <w:r>
        <w:rPr>
          <w:rFonts w:ascii="GHEA Grapalat" w:hAnsi="GHEA Grapalat"/>
          <w:i w:val="0"/>
          <w:lang w:val="en-US"/>
        </w:rPr>
        <w:t xml:space="preserve">Armine </w:t>
      </w:r>
      <w:proofErr w:type="spellStart"/>
      <w:r>
        <w:rPr>
          <w:rFonts w:ascii="GHEA Grapalat" w:hAnsi="GHEA Grapalat"/>
          <w:i w:val="0"/>
          <w:lang w:val="en-US"/>
        </w:rPr>
        <w:t>Mirumyan</w:t>
      </w:r>
      <w:proofErr w:type="spellEnd"/>
      <w:r w:rsidRPr="006714C0">
        <w:rPr>
          <w:rFonts w:ascii="GHEA Grapalat" w:hAnsi="GHEA Grapalat"/>
          <w:i w:val="0"/>
          <w:lang w:val="en-US"/>
        </w:rPr>
        <w:t>, Secretary of the Evaluation Commission</w:t>
      </w:r>
    </w:p>
    <w:p w14:paraId="1EC09E44" w14:textId="77777777" w:rsidR="00BB0DD5" w:rsidRPr="00F75900" w:rsidRDefault="00BB0DD5" w:rsidP="00BB0DD5">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Telephone </w:t>
      </w:r>
      <w:r w:rsidRPr="00F75900">
        <w:rPr>
          <w:rFonts w:ascii="GHEA Grapalat" w:hAnsi="GHEA Grapalat"/>
          <w:i w:val="0"/>
          <w:lang w:val="en-US"/>
        </w:rPr>
        <w:t>(37410)540734</w:t>
      </w:r>
    </w:p>
    <w:p w14:paraId="5E845484" w14:textId="0A88F8FB" w:rsidR="00BB0DD5" w:rsidRPr="00F75900" w:rsidRDefault="00BB0DD5" w:rsidP="00BB0DD5">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E-mail: </w:t>
      </w:r>
      <w:hyperlink r:id="rId9" w:history="1">
        <w:r w:rsidR="009E50F6">
          <w:rPr>
            <w:rStyle w:val="Hyperlink"/>
            <w:rFonts w:ascii="GHEA Grapalat" w:hAnsi="GHEA Grapalat"/>
            <w:lang w:val="af-ZA"/>
          </w:rPr>
          <w:t>auction.gnum@spm.am</w:t>
        </w:r>
      </w:hyperlink>
    </w:p>
    <w:p w14:paraId="15AB468A" w14:textId="77777777" w:rsidR="00BB0DD5" w:rsidRPr="006714C0" w:rsidRDefault="00BB0DD5" w:rsidP="00BB0DD5">
      <w:pPr>
        <w:pStyle w:val="BodyTextIndent"/>
        <w:spacing w:line="240" w:lineRule="auto"/>
        <w:ind w:firstLine="0"/>
        <w:jc w:val="left"/>
        <w:rPr>
          <w:rFonts w:ascii="GHEA Grapalat" w:hAnsi="GHEA Grapalat" w:cs="Sylfaen"/>
          <w:i w:val="0"/>
          <w:lang w:val="en-US"/>
        </w:rPr>
      </w:pPr>
      <w:r w:rsidRPr="006714C0">
        <w:rPr>
          <w:rFonts w:ascii="GHEA Grapalat" w:hAnsi="GHEA Grapalat"/>
          <w:i w:val="0"/>
          <w:lang w:val="en-US"/>
        </w:rPr>
        <w:t xml:space="preserve">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SNCO</w:t>
      </w:r>
    </w:p>
    <w:p w14:paraId="66BDD5E7" w14:textId="77777777" w:rsidR="00BB0DD5" w:rsidRDefault="00BB0DD5" w:rsidP="00BB0DD5">
      <w:pPr>
        <w:pStyle w:val="BodyText"/>
        <w:widowControl w:val="0"/>
        <w:spacing w:after="160"/>
        <w:ind w:firstLine="567"/>
        <w:jc w:val="right"/>
        <w:rPr>
          <w:rFonts w:ascii="GHEA Grapalat" w:hAnsi="GHEA Grapalat"/>
          <w:i/>
          <w:lang w:val="en-US"/>
        </w:rPr>
      </w:pPr>
    </w:p>
    <w:p w14:paraId="1BC3DA7C" w14:textId="28DC0F26" w:rsidR="00BB0DD5" w:rsidRDefault="00BB0DD5" w:rsidP="00BB0DD5">
      <w:pPr>
        <w:pStyle w:val="BodyText"/>
        <w:widowControl w:val="0"/>
        <w:spacing w:after="160"/>
        <w:ind w:firstLine="567"/>
        <w:jc w:val="right"/>
        <w:rPr>
          <w:rFonts w:ascii="GHEA Grapalat" w:hAnsi="GHEA Grapalat"/>
          <w:i/>
          <w:lang w:val="en-US"/>
        </w:rPr>
      </w:pPr>
    </w:p>
    <w:p w14:paraId="1D3DEE50" w14:textId="6BEC2DCE" w:rsidR="00CE4C41" w:rsidRDefault="00CE4C41" w:rsidP="00BB0DD5">
      <w:pPr>
        <w:pStyle w:val="BodyText"/>
        <w:widowControl w:val="0"/>
        <w:spacing w:after="160"/>
        <w:ind w:firstLine="567"/>
        <w:jc w:val="right"/>
        <w:rPr>
          <w:rFonts w:ascii="GHEA Grapalat" w:hAnsi="GHEA Grapalat"/>
          <w:i/>
          <w:lang w:val="en-US"/>
        </w:rPr>
      </w:pPr>
    </w:p>
    <w:p w14:paraId="5EA62142" w14:textId="77777777" w:rsidR="00CE4C41" w:rsidRPr="00B94A77" w:rsidRDefault="00CE4C41" w:rsidP="00BB0DD5">
      <w:pPr>
        <w:pStyle w:val="BodyText"/>
        <w:widowControl w:val="0"/>
        <w:spacing w:after="160"/>
        <w:ind w:firstLine="567"/>
        <w:jc w:val="right"/>
        <w:rPr>
          <w:rFonts w:ascii="GHEA Grapalat" w:hAnsi="GHEA Grapalat"/>
          <w:i/>
          <w:lang w:val="en-US"/>
        </w:rPr>
      </w:pPr>
    </w:p>
    <w:p w14:paraId="43A1792D" w14:textId="77777777" w:rsidR="00BB0DD5" w:rsidRPr="00B94A77" w:rsidRDefault="00BB0DD5" w:rsidP="00BB0DD5">
      <w:pPr>
        <w:pStyle w:val="BodyText"/>
        <w:widowControl w:val="0"/>
        <w:spacing w:after="160"/>
        <w:ind w:firstLine="567"/>
        <w:jc w:val="right"/>
        <w:rPr>
          <w:rFonts w:ascii="GHEA Grapalat" w:hAnsi="GHEA Grapalat"/>
          <w:i/>
          <w:lang w:val="en-US"/>
        </w:rPr>
      </w:pPr>
    </w:p>
    <w:p w14:paraId="7BE61B9A" w14:textId="38780C21" w:rsidR="00BB0DD5" w:rsidRDefault="00BB0DD5" w:rsidP="00BB0DD5">
      <w:pPr>
        <w:pStyle w:val="BodyText"/>
        <w:widowControl w:val="0"/>
        <w:spacing w:after="160"/>
        <w:ind w:firstLine="567"/>
        <w:jc w:val="right"/>
        <w:rPr>
          <w:rFonts w:ascii="GHEA Grapalat" w:hAnsi="GHEA Grapalat"/>
          <w:i/>
          <w:lang w:val="en-US"/>
        </w:rPr>
      </w:pPr>
    </w:p>
    <w:p w14:paraId="707611F2" w14:textId="2656D0B2" w:rsidR="00E9400F" w:rsidRDefault="00E9400F" w:rsidP="00BB0DD5">
      <w:pPr>
        <w:pStyle w:val="BodyText"/>
        <w:widowControl w:val="0"/>
        <w:spacing w:after="160"/>
        <w:ind w:firstLine="567"/>
        <w:jc w:val="right"/>
        <w:rPr>
          <w:rFonts w:ascii="GHEA Grapalat" w:hAnsi="GHEA Grapalat"/>
          <w:i/>
          <w:lang w:val="en-US"/>
        </w:rPr>
      </w:pPr>
    </w:p>
    <w:p w14:paraId="6B910FD5" w14:textId="77777777" w:rsidR="00CE4C41" w:rsidRPr="00B94A77" w:rsidRDefault="00CE4C41" w:rsidP="00BB0DD5">
      <w:pPr>
        <w:pStyle w:val="BodyText"/>
        <w:widowControl w:val="0"/>
        <w:spacing w:after="160"/>
        <w:ind w:firstLine="567"/>
        <w:jc w:val="right"/>
        <w:rPr>
          <w:rFonts w:ascii="GHEA Grapalat" w:hAnsi="GHEA Grapalat"/>
          <w:i/>
          <w:lang w:val="en-US"/>
        </w:rPr>
      </w:pPr>
    </w:p>
    <w:p w14:paraId="45BDD67C" w14:textId="77777777" w:rsidR="00BB0DD5" w:rsidRPr="009044F1" w:rsidRDefault="00BB0DD5" w:rsidP="00BB0DD5">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1EDA307C" w14:textId="48B61477" w:rsidR="00BB0DD5" w:rsidRPr="009044F1" w:rsidRDefault="00BB0DD5" w:rsidP="00BB0DD5">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Pr="00FA67F9">
        <w:rPr>
          <w:rFonts w:ascii="GHEA Grapalat" w:hAnsi="GHEA Grapalat"/>
          <w:i/>
        </w:rPr>
        <w:t>"GGAK-GHTsDzB-</w:t>
      </w:r>
      <w:r w:rsidR="0048619C">
        <w:rPr>
          <w:rFonts w:ascii="GHEA Grapalat" w:hAnsi="GHEA Grapalat"/>
          <w:i/>
        </w:rPr>
        <w:t>23/</w:t>
      </w:r>
      <w:r w:rsidR="00CE4C41">
        <w:rPr>
          <w:rFonts w:ascii="GHEA Grapalat" w:hAnsi="GHEA Grapalat"/>
          <w:i/>
        </w:rPr>
        <w:t>9/P</w:t>
      </w:r>
      <w:r w:rsidRPr="00FA67F9">
        <w:rPr>
          <w:rFonts w:ascii="GHEA Grapalat" w:hAnsi="GHEA Grapalat"/>
          <w:i/>
        </w:rPr>
        <w:t>"</w:t>
      </w:r>
      <w:r w:rsidRPr="001B32D9">
        <w:rPr>
          <w:rFonts w:ascii="GHEA Grapalat" w:hAnsi="GHEA Grapalat" w:cs="Times Armenian"/>
          <w:i/>
        </w:rPr>
        <w:br/>
      </w:r>
      <w:r>
        <w:rPr>
          <w:rFonts w:ascii="GHEA Grapalat" w:hAnsi="GHEA Grapalat"/>
          <w:i/>
        </w:rPr>
        <w:t xml:space="preserve">№ </w:t>
      </w:r>
      <w:r w:rsidR="00E9400F" w:rsidRPr="00E9400F">
        <w:rPr>
          <w:rFonts w:ascii="GHEA Grapalat" w:hAnsi="GHEA Grapalat"/>
          <w:i/>
        </w:rPr>
        <w:t>1</w:t>
      </w:r>
      <w:r w:rsidRPr="009044F1">
        <w:rPr>
          <w:rFonts w:ascii="GHEA Grapalat" w:hAnsi="GHEA Grapalat"/>
          <w:i/>
        </w:rPr>
        <w:t xml:space="preserve"> от </w:t>
      </w:r>
      <w:r w:rsidR="0048619C">
        <w:rPr>
          <w:rFonts w:ascii="GHEA Grapalat" w:hAnsi="GHEA Grapalat"/>
          <w:i/>
        </w:rPr>
        <w:t>1</w:t>
      </w:r>
      <w:r w:rsidR="00CE4C41" w:rsidRPr="00CE4C41">
        <w:rPr>
          <w:rFonts w:ascii="GHEA Grapalat" w:hAnsi="GHEA Grapalat"/>
          <w:i/>
        </w:rPr>
        <w:t>2</w:t>
      </w:r>
      <w:r w:rsidR="0048619C">
        <w:rPr>
          <w:rFonts w:ascii="GHEA Grapalat" w:hAnsi="GHEA Grapalat"/>
          <w:i/>
        </w:rPr>
        <w:t xml:space="preserve"> ию</w:t>
      </w:r>
      <w:r w:rsidR="00CE4C41" w:rsidRPr="00CE4C41">
        <w:rPr>
          <w:rFonts w:ascii="GHEA Grapalat" w:hAnsi="GHEA Grapalat"/>
          <w:i/>
        </w:rPr>
        <w:t>ля</w:t>
      </w:r>
      <w:r w:rsidR="0048619C">
        <w:rPr>
          <w:rFonts w:ascii="GHEA Grapalat" w:hAnsi="GHEA Grapalat"/>
          <w:i/>
        </w:rPr>
        <w:t xml:space="preserve"> </w:t>
      </w:r>
      <w:r w:rsidR="009E50F6" w:rsidRPr="009E50F6">
        <w:rPr>
          <w:rFonts w:ascii="GHEA Grapalat" w:hAnsi="GHEA Grapalat"/>
          <w:i/>
        </w:rPr>
        <w:t xml:space="preserve"> 2023</w:t>
      </w:r>
      <w:r w:rsidRPr="009044F1">
        <w:rPr>
          <w:rFonts w:ascii="GHEA Grapalat" w:hAnsi="GHEA Grapalat"/>
          <w:i/>
        </w:rPr>
        <w:t>г.</w:t>
      </w:r>
    </w:p>
    <w:p w14:paraId="3382CBEE" w14:textId="77777777" w:rsidR="00BB0DD5" w:rsidRPr="009044F1" w:rsidRDefault="00BB0DD5" w:rsidP="00BB0DD5">
      <w:pPr>
        <w:pStyle w:val="BodyText"/>
        <w:widowControl w:val="0"/>
        <w:spacing w:after="160"/>
        <w:ind w:right="-7" w:firstLine="567"/>
        <w:jc w:val="center"/>
        <w:rPr>
          <w:rFonts w:ascii="GHEA Grapalat" w:hAnsi="GHEA Grapalat"/>
        </w:rPr>
      </w:pPr>
    </w:p>
    <w:p w14:paraId="3D6CE1D4" w14:textId="39E04442" w:rsidR="00BB0DD5" w:rsidRDefault="00BB0DD5" w:rsidP="00BB0DD5">
      <w:pPr>
        <w:pStyle w:val="BodyText"/>
        <w:widowControl w:val="0"/>
        <w:spacing w:after="160"/>
        <w:ind w:right="-7" w:firstLine="567"/>
        <w:jc w:val="center"/>
        <w:rPr>
          <w:rFonts w:ascii="GHEA Grapalat" w:hAnsi="GHEA Grapalat"/>
          <w:i/>
        </w:rPr>
      </w:pPr>
    </w:p>
    <w:p w14:paraId="6BA772F0" w14:textId="77777777" w:rsidR="0048619C" w:rsidRDefault="0048619C" w:rsidP="00BB0DD5">
      <w:pPr>
        <w:pStyle w:val="BodyText"/>
        <w:widowControl w:val="0"/>
        <w:spacing w:after="160"/>
        <w:ind w:right="-7" w:firstLine="567"/>
        <w:jc w:val="center"/>
        <w:rPr>
          <w:rFonts w:ascii="GHEA Grapalat" w:hAnsi="GHEA Grapalat"/>
          <w:i/>
        </w:rPr>
      </w:pPr>
    </w:p>
    <w:p w14:paraId="15205557" w14:textId="77777777" w:rsidR="00BB0DD5" w:rsidRPr="006258B0" w:rsidRDefault="00BB0DD5" w:rsidP="00BB0DD5">
      <w:pPr>
        <w:pStyle w:val="BodyText"/>
        <w:widowControl w:val="0"/>
        <w:spacing w:after="160"/>
        <w:ind w:right="-7" w:firstLine="567"/>
        <w:jc w:val="center"/>
        <w:rPr>
          <w:rFonts w:ascii="GHEA Grapalat" w:hAnsi="GHEA Grapalat"/>
          <w:b/>
          <w:i/>
        </w:rPr>
      </w:pPr>
    </w:p>
    <w:p w14:paraId="14769D7C" w14:textId="0455D329" w:rsidR="00BB0DD5" w:rsidRPr="006258B0" w:rsidRDefault="00CE4C41" w:rsidP="00BB0DD5">
      <w:pPr>
        <w:pStyle w:val="BodyText"/>
        <w:jc w:val="center"/>
        <w:rPr>
          <w:rFonts w:ascii="GHEA Grapalat" w:hAnsi="GHEA Grapalat"/>
          <w:b/>
          <w:i/>
        </w:rPr>
      </w:pPr>
      <w:r w:rsidRPr="00CE4C41">
        <w:rPr>
          <w:rFonts w:ascii="GHEA Grapalat" w:hAnsi="GHEA Grapalat"/>
          <w:b/>
          <w:i/>
        </w:rPr>
        <w:t xml:space="preserve">       </w:t>
      </w:r>
      <w:r w:rsidR="00BB0DD5" w:rsidRPr="006258B0">
        <w:rPr>
          <w:rFonts w:ascii="GHEA Grapalat" w:hAnsi="GHEA Grapalat"/>
          <w:b/>
          <w:i/>
        </w:rPr>
        <w:t>ГНКО «ЦЕНТР АУКЦИОНА И ОЦЕНКИ ИМУЩЕСТВА»</w:t>
      </w:r>
    </w:p>
    <w:p w14:paraId="25845E56" w14:textId="77777777" w:rsidR="00BB0DD5" w:rsidRPr="006258B0" w:rsidRDefault="00BB0DD5" w:rsidP="00BB0DD5">
      <w:pPr>
        <w:pStyle w:val="BodyText"/>
        <w:jc w:val="center"/>
        <w:rPr>
          <w:rFonts w:ascii="GHEA Grapalat" w:hAnsi="GHEA Grapalat"/>
          <w:b/>
          <w:i/>
        </w:rPr>
      </w:pPr>
    </w:p>
    <w:p w14:paraId="6223DD3C" w14:textId="77777777" w:rsidR="00BB0DD5" w:rsidRPr="006258B0" w:rsidRDefault="00BB0DD5" w:rsidP="00BB0DD5">
      <w:pPr>
        <w:pStyle w:val="BodyText"/>
        <w:jc w:val="center"/>
        <w:rPr>
          <w:rFonts w:ascii="GHEA Grapalat" w:hAnsi="GHEA Grapalat"/>
          <w:b/>
          <w:i/>
        </w:rPr>
      </w:pPr>
    </w:p>
    <w:p w14:paraId="14EB3864" w14:textId="77777777" w:rsidR="00BB0DD5" w:rsidRDefault="00BB0DD5" w:rsidP="00BB0DD5">
      <w:pPr>
        <w:pStyle w:val="BodyText"/>
        <w:jc w:val="center"/>
        <w:rPr>
          <w:rFonts w:ascii="GHEA Grapalat" w:hAnsi="GHEA Grapalat"/>
          <w:b/>
          <w:i/>
        </w:rPr>
      </w:pPr>
      <w:r w:rsidRPr="006258B0">
        <w:rPr>
          <w:rFonts w:ascii="GHEA Grapalat" w:hAnsi="GHEA Grapalat"/>
          <w:b/>
          <w:i/>
        </w:rPr>
        <w:t>ПРИГЛАШЕНИЕ</w:t>
      </w:r>
    </w:p>
    <w:p w14:paraId="6F57A331" w14:textId="6B9278C6" w:rsidR="00BB0DD5" w:rsidRPr="002836F1" w:rsidRDefault="00BB0DD5" w:rsidP="00BB0DD5">
      <w:pPr>
        <w:pStyle w:val="BodyText"/>
        <w:ind w:right="-7"/>
        <w:jc w:val="center"/>
        <w:rPr>
          <w:rFonts w:ascii="GHEA Grapalat" w:hAnsi="GHEA Grapalat"/>
          <w:b/>
          <w:i/>
        </w:rPr>
      </w:pPr>
      <w:r w:rsidRPr="002836F1">
        <w:rPr>
          <w:rFonts w:ascii="GHEA Grapalat" w:hAnsi="GHEA Grapalat"/>
          <w:b/>
          <w:i/>
        </w:rPr>
        <w:t xml:space="preserve">НА ЗАПРОС КОТИРОВОК, ОБЪЯВЛЕННЫЙ С ЦЕЛЬЮ ПРИОБРЕТЕНИЯ </w:t>
      </w:r>
      <w:r>
        <w:rPr>
          <w:rFonts w:ascii="GHEA Grapalat" w:hAnsi="GHEA Grapalat"/>
          <w:b/>
          <w:i/>
        </w:rPr>
        <w:t>«</w:t>
      </w:r>
      <w:r w:rsidR="0048619C">
        <w:rPr>
          <w:rFonts w:ascii="GHEA Grapalat" w:hAnsi="GHEA Grapalat"/>
          <w:b/>
          <w:i/>
        </w:rPr>
        <w:t xml:space="preserve">УСЛУГ </w:t>
      </w:r>
      <w:r w:rsidR="00CE4C41">
        <w:rPr>
          <w:rFonts w:ascii="GHEA Grapalat" w:hAnsi="GHEA Grapalat"/>
          <w:b/>
          <w:i/>
        </w:rPr>
        <w:t>МЫТЬЯ ОКОН</w:t>
      </w:r>
      <w:r w:rsidRPr="00636578">
        <w:rPr>
          <w:rFonts w:ascii="GHEA Grapalat" w:hAnsi="GHEA Grapalat"/>
          <w:b/>
          <w:i/>
        </w:rPr>
        <w:t xml:space="preserve"> </w:t>
      </w:r>
      <w:r>
        <w:rPr>
          <w:rFonts w:ascii="GHEA Grapalat" w:hAnsi="GHEA Grapalat"/>
          <w:b/>
          <w:i/>
        </w:rPr>
        <w:t>»</w:t>
      </w:r>
      <w:r w:rsidRPr="006258B0">
        <w:rPr>
          <w:rFonts w:ascii="GHEA Grapalat" w:hAnsi="GHEA Grapalat"/>
          <w:b/>
          <w:i/>
        </w:rPr>
        <w:t xml:space="preserve"> </w:t>
      </w:r>
      <w:r w:rsidRPr="002836F1">
        <w:rPr>
          <w:rFonts w:ascii="GHEA Grapalat" w:hAnsi="GHEA Grapalat"/>
          <w:b/>
          <w:i/>
        </w:rPr>
        <w:t>ДЛЯ НУЖД ГНКО «ЦЕНТР АУКЦИОНА И ОЦЕНКИ ИМУЩЕСТВА»</w:t>
      </w:r>
    </w:p>
    <w:p w14:paraId="101C8710" w14:textId="77777777" w:rsidR="00BB0DD5" w:rsidRPr="009044F1" w:rsidRDefault="00BB0DD5" w:rsidP="00BB0DD5">
      <w:pPr>
        <w:pStyle w:val="BodyText"/>
        <w:widowControl w:val="0"/>
        <w:spacing w:after="160"/>
        <w:ind w:right="-7" w:firstLine="567"/>
        <w:jc w:val="center"/>
        <w:rPr>
          <w:rFonts w:ascii="GHEA Grapalat" w:hAnsi="GHEA Grapalat"/>
        </w:rPr>
      </w:pPr>
    </w:p>
    <w:p w14:paraId="317638D2" w14:textId="77777777" w:rsidR="00BB0DD5" w:rsidRPr="009044F1" w:rsidRDefault="00BB0DD5" w:rsidP="00BB0DD5">
      <w:pPr>
        <w:pStyle w:val="BodyText"/>
        <w:widowControl w:val="0"/>
        <w:spacing w:after="160"/>
        <w:ind w:right="-7" w:firstLine="567"/>
        <w:jc w:val="center"/>
        <w:rPr>
          <w:rFonts w:ascii="GHEA Grapalat" w:hAnsi="GHEA Grapalat"/>
        </w:rPr>
      </w:pPr>
    </w:p>
    <w:p w14:paraId="70F50304" w14:textId="6E904B3C" w:rsidR="00BB0DD5" w:rsidRPr="009044F1" w:rsidRDefault="00BB0DD5" w:rsidP="00CE4C4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281989C" w14:textId="77777777" w:rsidR="00BB0DD5" w:rsidRPr="009044F1" w:rsidRDefault="00BB0DD5" w:rsidP="00BB0DD5">
      <w:pPr>
        <w:widowControl w:val="0"/>
        <w:spacing w:after="160"/>
        <w:ind w:firstLine="567"/>
        <w:jc w:val="center"/>
        <w:rPr>
          <w:rFonts w:ascii="GHEA Grapalat" w:hAnsi="GHEA Grapalat" w:cs="Sylfaen"/>
          <w:b/>
        </w:rPr>
      </w:pPr>
      <w:r w:rsidRPr="009044F1">
        <w:rPr>
          <w:rFonts w:ascii="GHEA Grapalat" w:hAnsi="GHEA Grapalat"/>
        </w:rPr>
        <w:br w:type="page"/>
      </w:r>
    </w:p>
    <w:p w14:paraId="40C8385E" w14:textId="77777777" w:rsidR="00BB0DD5" w:rsidRPr="009044F1" w:rsidRDefault="00BB0DD5" w:rsidP="00BB0DD5">
      <w:pPr>
        <w:widowControl w:val="0"/>
        <w:spacing w:after="160"/>
        <w:jc w:val="center"/>
        <w:rPr>
          <w:rFonts w:ascii="GHEA Grapalat" w:hAnsi="GHEA Grapalat"/>
          <w:b/>
        </w:rPr>
      </w:pPr>
      <w:r w:rsidRPr="009044F1">
        <w:rPr>
          <w:rFonts w:ascii="GHEA Grapalat" w:hAnsi="GHEA Grapalat"/>
          <w:b/>
        </w:rPr>
        <w:lastRenderedPageBreak/>
        <w:t>СОДЕРЖАНИЕ</w:t>
      </w:r>
    </w:p>
    <w:p w14:paraId="690D4893" w14:textId="30A31E6E" w:rsidR="00BB0DD5" w:rsidRPr="00E9400F" w:rsidRDefault="00BB0DD5" w:rsidP="00E9400F">
      <w:pPr>
        <w:widowControl w:val="0"/>
        <w:spacing w:after="160"/>
        <w:jc w:val="center"/>
        <w:rPr>
          <w:rFonts w:ascii="GHEA Grapalat" w:hAnsi="GHEA Grapalat"/>
          <w:b/>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sidR="00E9400F">
        <w:rPr>
          <w:rFonts w:ascii="GHEA Grapalat" w:hAnsi="GHEA Grapalat"/>
          <w:b/>
        </w:rPr>
        <w:t xml:space="preserve"> </w:t>
      </w:r>
      <w:r>
        <w:rPr>
          <w:rFonts w:ascii="GHEA Grapalat" w:hAnsi="GHEA Grapalat"/>
          <w:b/>
          <w:i/>
        </w:rPr>
        <w:t>«</w:t>
      </w:r>
      <w:r w:rsidR="0048619C">
        <w:rPr>
          <w:rFonts w:ascii="GHEA Grapalat" w:hAnsi="GHEA Grapalat"/>
          <w:b/>
          <w:i/>
        </w:rPr>
        <w:t xml:space="preserve">УСЛУГ </w:t>
      </w:r>
      <w:r w:rsidR="00CE4C41">
        <w:rPr>
          <w:rFonts w:ascii="GHEA Grapalat" w:hAnsi="GHEA Grapalat"/>
          <w:b/>
          <w:i/>
        </w:rPr>
        <w:t>МЫТЬЯ ОКОН</w:t>
      </w:r>
      <w:r w:rsidRPr="00636578">
        <w:rPr>
          <w:rFonts w:ascii="GHEA Grapalat" w:hAnsi="GHEA Grapalat"/>
          <w:b/>
          <w:i/>
        </w:rPr>
        <w:t xml:space="preserve"> </w:t>
      </w:r>
      <w:r>
        <w:rPr>
          <w:rFonts w:ascii="GHEA Grapalat" w:hAnsi="GHEA Grapalat"/>
          <w:b/>
          <w:i/>
        </w:rPr>
        <w:t>»</w:t>
      </w:r>
      <w:r w:rsidRPr="006258B0">
        <w:rPr>
          <w:rFonts w:ascii="GHEA Grapalat" w:hAnsi="GHEA Grapalat"/>
          <w:b/>
          <w:i/>
        </w:rPr>
        <w:t xml:space="preserve"> </w:t>
      </w:r>
      <w:r w:rsidRPr="002836F1">
        <w:rPr>
          <w:rFonts w:ascii="GHEA Grapalat" w:hAnsi="GHEA Grapalat"/>
          <w:b/>
          <w:i/>
        </w:rPr>
        <w:t>ДЛЯ НУЖД ГНКО «ЦЕНТР АУКЦИОНА И ОЦЕНКИ ИМУЩЕСТВА»</w:t>
      </w:r>
    </w:p>
    <w:p w14:paraId="3DA62B1C" w14:textId="77777777" w:rsidR="00BB0DD5" w:rsidRPr="009044F1" w:rsidRDefault="00BB0DD5" w:rsidP="00BB0DD5">
      <w:pPr>
        <w:widowControl w:val="0"/>
        <w:spacing w:after="160"/>
        <w:jc w:val="center"/>
        <w:rPr>
          <w:rFonts w:ascii="GHEA Grapalat" w:hAnsi="GHEA Grapalat" w:cs="Sylfaen"/>
          <w:b/>
        </w:rPr>
      </w:pPr>
    </w:p>
    <w:p w14:paraId="2AD0A6BE" w14:textId="77777777" w:rsidR="00BB0DD5" w:rsidRPr="008842CE" w:rsidRDefault="00BB0DD5" w:rsidP="00BB0DD5">
      <w:pPr>
        <w:widowControl w:val="0"/>
        <w:spacing w:after="160"/>
        <w:jc w:val="center"/>
        <w:rPr>
          <w:rFonts w:ascii="GHEA Grapalat" w:hAnsi="GHEA Grapalat"/>
          <w:b/>
        </w:rPr>
      </w:pPr>
      <w:r w:rsidRPr="009044F1">
        <w:rPr>
          <w:rFonts w:ascii="GHEA Grapalat" w:hAnsi="GHEA Grapalat"/>
          <w:b/>
        </w:rPr>
        <w:t>ЧАСТЬ I.</w:t>
      </w:r>
    </w:p>
    <w:p w14:paraId="21998B23" w14:textId="77777777" w:rsidR="00BB0DD5" w:rsidRPr="008842CE" w:rsidRDefault="00BB0DD5" w:rsidP="00BB0DD5">
      <w:pPr>
        <w:widowControl w:val="0"/>
        <w:spacing w:after="160"/>
        <w:jc w:val="center"/>
        <w:rPr>
          <w:rFonts w:ascii="GHEA Grapalat" w:hAnsi="GHEA Grapalat"/>
        </w:rPr>
      </w:pPr>
    </w:p>
    <w:p w14:paraId="1A7B7577" w14:textId="77777777" w:rsidR="00BB0DD5" w:rsidRPr="009044F1"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0D560F1B" w14:textId="77777777" w:rsidR="00BB0DD5" w:rsidRPr="009044F1"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398E2D1D" w14:textId="77777777" w:rsidR="00BB0DD5" w:rsidRPr="00543BAE"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E65951E" w14:textId="77777777" w:rsidR="00BB0DD5" w:rsidRPr="009044F1" w:rsidRDefault="00BB0DD5" w:rsidP="00BB0DD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3A1662BC" w14:textId="77777777" w:rsidR="00BB0DD5" w:rsidRPr="009044F1" w:rsidRDefault="00BB0DD5" w:rsidP="00BB0DD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07D6A10A" w14:textId="77777777" w:rsidR="00BB0DD5" w:rsidRPr="009044F1"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4FECAED6" w14:textId="77777777" w:rsidR="00BB0DD5" w:rsidRPr="008842CE" w:rsidRDefault="00BB0DD5" w:rsidP="00BB0DD5">
      <w:pPr>
        <w:widowControl w:val="0"/>
        <w:tabs>
          <w:tab w:val="left" w:pos="1134"/>
        </w:tabs>
        <w:spacing w:after="160"/>
        <w:ind w:left="1134" w:hanging="567"/>
        <w:jc w:val="both"/>
        <w:rPr>
          <w:rFonts w:ascii="GHEA Grapalat" w:hAnsi="GHEA Grapalat" w:cs="Sylfaen"/>
        </w:rPr>
      </w:pPr>
      <w:r w:rsidRPr="006258B0">
        <w:rPr>
          <w:rFonts w:ascii="GHEA Grapalat" w:hAnsi="GHEA Grapalat"/>
        </w:rPr>
        <w:t>7</w:t>
      </w:r>
      <w:r w:rsidRPr="009044F1">
        <w:rPr>
          <w:rFonts w:ascii="GHEA Grapalat" w:hAnsi="GHEA Grapalat"/>
        </w:rPr>
        <w:t>.</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45FC160B" w14:textId="77777777" w:rsidR="00BB0DD5" w:rsidRPr="003A1EBB" w:rsidRDefault="00BB0DD5" w:rsidP="00BB0DD5">
      <w:pPr>
        <w:widowControl w:val="0"/>
        <w:tabs>
          <w:tab w:val="left" w:pos="1134"/>
        </w:tabs>
        <w:spacing w:after="160"/>
        <w:ind w:left="1134" w:hanging="567"/>
        <w:jc w:val="both"/>
        <w:rPr>
          <w:rFonts w:ascii="GHEA Grapalat" w:hAnsi="GHEA Grapalat"/>
        </w:rPr>
      </w:pPr>
      <w:r w:rsidRPr="006258B0">
        <w:rPr>
          <w:rFonts w:ascii="GHEA Grapalat" w:hAnsi="GHEA Grapalat"/>
        </w:rPr>
        <w:t>8</w:t>
      </w:r>
      <w:r w:rsidRPr="009044F1">
        <w:rPr>
          <w:rFonts w:ascii="GHEA Grapalat" w:hAnsi="GHEA Grapalat"/>
        </w:rPr>
        <w:t>.</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72E676B7" w14:textId="77777777" w:rsidR="00BB0DD5" w:rsidRPr="009044F1" w:rsidRDefault="00BB0DD5" w:rsidP="00BB0DD5">
      <w:pPr>
        <w:widowControl w:val="0"/>
        <w:tabs>
          <w:tab w:val="left" w:pos="1134"/>
        </w:tabs>
        <w:spacing w:after="160"/>
        <w:ind w:left="1134" w:hanging="567"/>
        <w:jc w:val="both"/>
        <w:rPr>
          <w:rFonts w:ascii="GHEA Grapalat" w:hAnsi="GHEA Grapalat"/>
        </w:rPr>
      </w:pPr>
      <w:r>
        <w:rPr>
          <w:rFonts w:ascii="GHEA Grapalat" w:hAnsi="GHEA Grapalat"/>
        </w:rPr>
        <w:t>9</w:t>
      </w:r>
      <w:r w:rsidRPr="009044F1">
        <w:rPr>
          <w:rFonts w:ascii="GHEA Grapalat" w:hAnsi="GHEA Grapalat"/>
        </w:rPr>
        <w:t>.</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0E6538B4" w14:textId="77777777" w:rsidR="00BB0DD5" w:rsidRPr="003A1EBB"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6258B0">
        <w:rPr>
          <w:rFonts w:ascii="GHEA Grapalat" w:hAnsi="GHEA Grapalat"/>
        </w:rPr>
        <w:t>0</w:t>
      </w:r>
      <w:r w:rsidRPr="009044F1">
        <w:rPr>
          <w:rFonts w:ascii="GHEA Grapalat" w:hAnsi="GHEA Grapalat"/>
        </w:rPr>
        <w:t>.</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5C3D0C5C" w14:textId="77777777" w:rsidR="00BB0DD5" w:rsidRPr="00543BAE" w:rsidRDefault="00BB0DD5" w:rsidP="00BB0DD5">
      <w:pPr>
        <w:widowControl w:val="0"/>
        <w:tabs>
          <w:tab w:val="left" w:pos="1134"/>
        </w:tabs>
        <w:spacing w:after="160"/>
        <w:ind w:left="1134" w:hanging="567"/>
        <w:jc w:val="both"/>
        <w:rPr>
          <w:rFonts w:ascii="GHEA Grapalat" w:hAnsi="GHEA Grapalat"/>
        </w:rPr>
      </w:pPr>
      <w:r>
        <w:rPr>
          <w:rFonts w:ascii="GHEA Grapalat" w:hAnsi="GHEA Grapalat"/>
        </w:rPr>
        <w:t>11</w:t>
      </w:r>
      <w:r w:rsidRPr="009044F1">
        <w:rPr>
          <w:rFonts w:ascii="GHEA Grapalat" w:hAnsi="GHEA Grapalat"/>
        </w:rPr>
        <w:t>.</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2D0FFD64" w14:textId="77777777" w:rsidR="00BB0DD5" w:rsidRDefault="00BB0DD5" w:rsidP="00BB0DD5">
      <w:pPr>
        <w:widowControl w:val="0"/>
        <w:spacing w:after="160"/>
        <w:jc w:val="center"/>
        <w:rPr>
          <w:rFonts w:ascii="GHEA Grapalat" w:hAnsi="GHEA Grapalat"/>
          <w:b/>
        </w:rPr>
      </w:pPr>
    </w:p>
    <w:p w14:paraId="5978A23E" w14:textId="77777777" w:rsidR="00BB0DD5" w:rsidRPr="00374F4A" w:rsidRDefault="00BB0DD5" w:rsidP="00BB0DD5">
      <w:pPr>
        <w:widowControl w:val="0"/>
        <w:spacing w:after="160"/>
        <w:jc w:val="center"/>
        <w:rPr>
          <w:rFonts w:ascii="GHEA Grapalat" w:hAnsi="GHEA Grapalat"/>
          <w:b/>
        </w:rPr>
      </w:pPr>
      <w:r>
        <w:rPr>
          <w:rFonts w:ascii="GHEA Grapalat" w:hAnsi="GHEA Grapalat"/>
          <w:b/>
        </w:rPr>
        <w:t xml:space="preserve">ЧАСТЬ II. </w:t>
      </w:r>
    </w:p>
    <w:p w14:paraId="03F51837" w14:textId="77777777" w:rsidR="00BB0DD5" w:rsidRDefault="00BB0DD5" w:rsidP="00BB0DD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CAEBAD6" w14:textId="77777777" w:rsidR="00BB0DD5" w:rsidRPr="003A1EBB" w:rsidRDefault="00BB0DD5" w:rsidP="00BB0DD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0642A12D" w14:textId="77777777" w:rsidR="00BB0DD5" w:rsidRPr="003A1EBB" w:rsidRDefault="00BB0DD5" w:rsidP="00BB0DD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52DF185" w14:textId="77777777" w:rsidR="00BB0DD5" w:rsidRPr="00625529" w:rsidRDefault="00BB0DD5" w:rsidP="00BB0DD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0E9761AC" w14:textId="443D7DCF" w:rsidR="00BB0DD5" w:rsidRPr="006D2DF7" w:rsidRDefault="00BB0DD5" w:rsidP="00BB0DD5">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FA67F9">
        <w:rPr>
          <w:rFonts w:ascii="GHEA Grapalat" w:hAnsi="GHEA Grapalat"/>
          <w:spacing w:val="-6"/>
        </w:rPr>
        <w:t>"GGAK-GHTsDzB-</w:t>
      </w:r>
      <w:r w:rsidR="0048619C">
        <w:rPr>
          <w:rFonts w:ascii="GHEA Grapalat" w:hAnsi="GHEA Grapalat"/>
          <w:spacing w:val="-6"/>
        </w:rPr>
        <w:t>23/</w:t>
      </w:r>
      <w:r w:rsidR="00CE4C41">
        <w:rPr>
          <w:rFonts w:ascii="GHEA Grapalat" w:hAnsi="GHEA Grapalat"/>
          <w:spacing w:val="-6"/>
        </w:rPr>
        <w:t>9/P</w:t>
      </w:r>
      <w:r w:rsidRPr="00FA67F9">
        <w:rPr>
          <w:rFonts w:ascii="GHEA Grapalat" w:hAnsi="GHEA Grapalat"/>
          <w:spacing w:val="-6"/>
        </w:rPr>
        <w:t xml:space="preserve">" </w:t>
      </w:r>
      <w:r w:rsidRPr="006D2DF7">
        <w:rPr>
          <w:rFonts w:ascii="GHEA Grapalat" w:hAnsi="GHEA Grapalat"/>
          <w:spacing w:val="-6"/>
        </w:rPr>
        <w:t>(далее — процедура).</w:t>
      </w:r>
    </w:p>
    <w:p w14:paraId="608ABB9B" w14:textId="77777777" w:rsidR="00BB0DD5" w:rsidRPr="000B2CFA" w:rsidRDefault="00BB0DD5" w:rsidP="00BB0DD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58B0">
        <w:rPr>
          <w:rFonts w:ascii="GHEA Grapalat" w:hAnsi="GHEA Grapalat"/>
        </w:rPr>
        <w:t xml:space="preserve">ГНКО «Центр аукциона и оценки имущества»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54C0505" w14:textId="77777777" w:rsidR="00BB0DD5" w:rsidRPr="009044F1" w:rsidRDefault="00BB0DD5" w:rsidP="00BB0DD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069773F" w14:textId="77777777" w:rsidR="00BB0DD5" w:rsidRPr="009044F1" w:rsidRDefault="00BB0DD5" w:rsidP="00BB0DD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9106AFA" w14:textId="78082311" w:rsidR="00BB0DD5" w:rsidRPr="009044F1" w:rsidRDefault="00BB0DD5" w:rsidP="00BB0DD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9E50F6">
          <w:rPr>
            <w:rStyle w:val="Hyperlink"/>
            <w:rFonts w:ascii="GHEA Grapalat" w:hAnsi="GHEA Grapalat"/>
            <w:lang w:val="af-ZA"/>
          </w:rPr>
          <w:t>auction.gnum@spm.am</w:t>
        </w:r>
      </w:hyperlink>
    </w:p>
    <w:p w14:paraId="45E4D069" w14:textId="77777777" w:rsidR="00BB0DD5" w:rsidRPr="009044F1" w:rsidRDefault="00BB0DD5" w:rsidP="00BB0DD5">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61C32F1" w14:textId="77777777" w:rsidR="00BB0DD5" w:rsidRPr="009044F1" w:rsidRDefault="00BB0DD5" w:rsidP="00BB0DD5">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2DB4FD9" w14:textId="7CD32F82" w:rsidR="00BB0DD5" w:rsidRPr="009044F1" w:rsidRDefault="00BB0DD5" w:rsidP="00BB0DD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Pr>
          <w:rFonts w:ascii="GHEA Grapalat" w:hAnsi="GHEA Grapalat"/>
          <w:i w:val="0"/>
          <w:sz w:val="24"/>
          <w:szCs w:val="24"/>
        </w:rPr>
        <w:t>«</w:t>
      </w:r>
      <w:r w:rsidR="0048619C">
        <w:rPr>
          <w:rFonts w:ascii="GHEA Grapalat" w:hAnsi="GHEA Grapalat"/>
          <w:i w:val="0"/>
          <w:sz w:val="24"/>
          <w:szCs w:val="24"/>
        </w:rPr>
        <w:t xml:space="preserve">Услуг </w:t>
      </w:r>
      <w:r w:rsidR="00CE4C41">
        <w:rPr>
          <w:rFonts w:ascii="GHEA Grapalat" w:hAnsi="GHEA Grapalat"/>
          <w:i w:val="0"/>
          <w:sz w:val="24"/>
          <w:szCs w:val="24"/>
        </w:rPr>
        <w:t>мытья окон</w:t>
      </w:r>
      <w:r>
        <w:rPr>
          <w:rFonts w:ascii="GHEA Grapalat" w:hAnsi="GHEA Grapalat"/>
          <w:i w:val="0"/>
          <w:sz w:val="24"/>
          <w:szCs w:val="24"/>
        </w:rPr>
        <w:t>»</w:t>
      </w:r>
      <w:r w:rsidRPr="006258B0">
        <w:rPr>
          <w:rFonts w:ascii="GHEA Grapalat" w:hAnsi="GHEA Grapalat"/>
          <w:sz w:val="24"/>
          <w:szCs w:val="24"/>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услуга</w:t>
      </w:r>
      <w:r w:rsidRPr="009044F1">
        <w:rPr>
          <w:rFonts w:ascii="GHEA Grapalat" w:hAnsi="GHEA Grapalat"/>
          <w:i w:val="0"/>
          <w:sz w:val="24"/>
          <w:szCs w:val="24"/>
        </w:rPr>
        <w:t xml:space="preserve">) для нужд </w:t>
      </w:r>
      <w:r w:rsidRPr="006258B0">
        <w:rPr>
          <w:rFonts w:ascii="GHEA Grapalat" w:hAnsi="GHEA Grapalat"/>
          <w:i w:val="0"/>
          <w:sz w:val="24"/>
          <w:szCs w:val="24"/>
        </w:rPr>
        <w:t xml:space="preserve"> ГНКО «Центр аукциона и оценки имущества»</w:t>
      </w:r>
      <w:r w:rsidRPr="009044F1">
        <w:rPr>
          <w:rFonts w:ascii="GHEA Grapalat" w:hAnsi="GHEA Grapalat"/>
          <w:i w:val="0"/>
          <w:sz w:val="24"/>
          <w:szCs w:val="24"/>
        </w:rPr>
        <w:t xml:space="preserve">, которые сгруппированы в </w:t>
      </w:r>
      <w:r w:rsidRPr="006258B0">
        <w:rPr>
          <w:rFonts w:ascii="GHEA Grapalat" w:hAnsi="GHEA Grapalat"/>
          <w:i w:val="0"/>
          <w:sz w:val="24"/>
          <w:szCs w:val="24"/>
        </w:rPr>
        <w:t xml:space="preserve"> 1 </w:t>
      </w:r>
      <w:r w:rsidRPr="009044F1">
        <w:rPr>
          <w:rFonts w:ascii="GHEA Grapalat" w:hAnsi="GHEA Grapalat"/>
          <w:i w:val="0"/>
          <w:sz w:val="24"/>
          <w:szCs w:val="24"/>
        </w:rPr>
        <w:t xml:space="preserve">лот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756"/>
        <w:gridCol w:w="6262"/>
      </w:tblGrid>
      <w:tr w:rsidR="00BB0DD5" w:rsidRPr="009044F1" w14:paraId="270FAA29" w14:textId="77777777" w:rsidTr="00610DE9">
        <w:trPr>
          <w:jc w:val="center"/>
        </w:trPr>
        <w:tc>
          <w:tcPr>
            <w:tcW w:w="2972" w:type="dxa"/>
            <w:gridSpan w:val="2"/>
            <w:vAlign w:val="center"/>
          </w:tcPr>
          <w:p w14:paraId="2292FAE5" w14:textId="77777777" w:rsidR="00BB0DD5" w:rsidRPr="009044F1" w:rsidRDefault="00BB0DD5" w:rsidP="00610DE9">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62" w:type="dxa"/>
            <w:vMerge w:val="restart"/>
            <w:vAlign w:val="center"/>
          </w:tcPr>
          <w:p w14:paraId="7BAFEC78" w14:textId="77777777" w:rsidR="00BB0DD5" w:rsidRPr="009044F1" w:rsidRDefault="00BB0DD5" w:rsidP="00610DE9">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BB0DD5" w:rsidRPr="009044F1" w14:paraId="238FA34B" w14:textId="77777777" w:rsidTr="00610DE9">
        <w:trPr>
          <w:jc w:val="center"/>
        </w:trPr>
        <w:tc>
          <w:tcPr>
            <w:tcW w:w="1216" w:type="dxa"/>
            <w:vAlign w:val="center"/>
          </w:tcPr>
          <w:p w14:paraId="1EFFB665" w14:textId="77777777" w:rsidR="00BB0DD5" w:rsidRPr="009044F1" w:rsidRDefault="00BB0DD5" w:rsidP="00610DE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756" w:type="dxa"/>
            <w:vAlign w:val="center"/>
          </w:tcPr>
          <w:p w14:paraId="53050FD1" w14:textId="77777777" w:rsidR="00BB0DD5" w:rsidRPr="00970424" w:rsidRDefault="00BB0DD5" w:rsidP="00610DE9">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262" w:type="dxa"/>
            <w:vMerge/>
            <w:vAlign w:val="center"/>
          </w:tcPr>
          <w:p w14:paraId="043C9793" w14:textId="77777777" w:rsidR="00BB0DD5" w:rsidRPr="009044F1" w:rsidRDefault="00BB0DD5" w:rsidP="00610DE9">
            <w:pPr>
              <w:pStyle w:val="BodyTextIndent2"/>
              <w:widowControl w:val="0"/>
              <w:spacing w:after="120" w:line="240" w:lineRule="auto"/>
              <w:ind w:firstLine="0"/>
              <w:rPr>
                <w:rFonts w:ascii="GHEA Grapalat" w:hAnsi="GHEA Grapalat"/>
                <w:sz w:val="24"/>
                <w:szCs w:val="24"/>
                <w:u w:val="single"/>
              </w:rPr>
            </w:pPr>
          </w:p>
        </w:tc>
      </w:tr>
      <w:tr w:rsidR="00BB0DD5" w:rsidRPr="009044F1" w14:paraId="54F1C970" w14:textId="77777777" w:rsidTr="00610DE9">
        <w:trPr>
          <w:jc w:val="center"/>
        </w:trPr>
        <w:tc>
          <w:tcPr>
            <w:tcW w:w="1216" w:type="dxa"/>
            <w:vAlign w:val="center"/>
          </w:tcPr>
          <w:p w14:paraId="58783342" w14:textId="77777777" w:rsidR="00BB0DD5" w:rsidRPr="009044F1" w:rsidRDefault="00BB0DD5" w:rsidP="00610DE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56" w:type="dxa"/>
            <w:vAlign w:val="center"/>
          </w:tcPr>
          <w:p w14:paraId="165361F7" w14:textId="7CFA16A5" w:rsidR="00BB0DD5" w:rsidRPr="00CE4C41" w:rsidRDefault="00CE4C41" w:rsidP="00610DE9">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750000</w:t>
            </w:r>
          </w:p>
        </w:tc>
        <w:tc>
          <w:tcPr>
            <w:tcW w:w="6262" w:type="dxa"/>
            <w:vAlign w:val="center"/>
          </w:tcPr>
          <w:p w14:paraId="17E2054B" w14:textId="1CBC1E31" w:rsidR="00BB0DD5" w:rsidRPr="009044F1" w:rsidRDefault="00BB0DD5" w:rsidP="0048619C">
            <w:pPr>
              <w:pStyle w:val="BodyTextIndent2"/>
              <w:widowControl w:val="0"/>
              <w:spacing w:after="120" w:line="240" w:lineRule="auto"/>
              <w:ind w:firstLine="0"/>
              <w:jc w:val="center"/>
              <w:rPr>
                <w:rFonts w:ascii="GHEA Grapalat" w:hAnsi="GHEA Grapalat"/>
                <w:sz w:val="24"/>
                <w:szCs w:val="24"/>
                <w:u w:val="single"/>
                <w:vertAlign w:val="subscript"/>
              </w:rPr>
            </w:pPr>
            <w:r>
              <w:rPr>
                <w:rFonts w:ascii="GHEA Grapalat" w:hAnsi="GHEA Grapalat"/>
                <w:i/>
                <w:sz w:val="24"/>
                <w:szCs w:val="24"/>
                <w:u w:val="single"/>
              </w:rPr>
              <w:t>«</w:t>
            </w:r>
            <w:r w:rsidRPr="00A26EEB">
              <w:rPr>
                <w:rFonts w:ascii="GHEA Grapalat" w:hAnsi="GHEA Grapalat"/>
                <w:i/>
                <w:sz w:val="24"/>
                <w:szCs w:val="24"/>
                <w:u w:val="single"/>
              </w:rPr>
              <w:t>Услуги</w:t>
            </w:r>
            <w:r w:rsidR="00CE4C41">
              <w:rPr>
                <w:rFonts w:ascii="GHEA Grapalat" w:hAnsi="GHEA Grapalat"/>
                <w:i/>
                <w:sz w:val="24"/>
                <w:szCs w:val="24"/>
                <w:u w:val="single"/>
                <w:lang w:val="en-US"/>
              </w:rPr>
              <w:t xml:space="preserve"> </w:t>
            </w:r>
            <w:proofErr w:type="spellStart"/>
            <w:r w:rsidR="00CE4C41">
              <w:rPr>
                <w:rFonts w:ascii="GHEA Grapalat" w:hAnsi="GHEA Grapalat"/>
                <w:i/>
                <w:sz w:val="24"/>
                <w:szCs w:val="24"/>
                <w:u w:val="single"/>
                <w:lang w:val="en-US"/>
              </w:rPr>
              <w:t>мытья</w:t>
            </w:r>
            <w:proofErr w:type="spellEnd"/>
            <w:r w:rsidR="00CE4C41">
              <w:rPr>
                <w:rFonts w:ascii="GHEA Grapalat" w:hAnsi="GHEA Grapalat"/>
                <w:i/>
                <w:sz w:val="24"/>
                <w:szCs w:val="24"/>
                <w:u w:val="single"/>
                <w:lang w:val="en-US"/>
              </w:rPr>
              <w:t xml:space="preserve"> </w:t>
            </w:r>
            <w:proofErr w:type="spellStart"/>
            <w:r w:rsidR="00CE4C41">
              <w:rPr>
                <w:rFonts w:ascii="GHEA Grapalat" w:hAnsi="GHEA Grapalat"/>
                <w:i/>
                <w:sz w:val="24"/>
                <w:szCs w:val="24"/>
                <w:u w:val="single"/>
                <w:lang w:val="en-US"/>
              </w:rPr>
              <w:t>окон</w:t>
            </w:r>
            <w:proofErr w:type="spellEnd"/>
            <w:r w:rsidRPr="00A26EEB">
              <w:rPr>
                <w:rFonts w:ascii="GHEA Grapalat" w:hAnsi="GHEA Grapalat"/>
                <w:i/>
                <w:sz w:val="24"/>
                <w:szCs w:val="24"/>
                <w:u w:val="single"/>
              </w:rPr>
              <w:t>»</w:t>
            </w:r>
          </w:p>
        </w:tc>
      </w:tr>
    </w:tbl>
    <w:p w14:paraId="4A33AA1A" w14:textId="10C9A148" w:rsidR="00096865" w:rsidRDefault="00BB0DD5" w:rsidP="00E9400F">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223D0CFE" w14:textId="77777777" w:rsidR="00E9400F" w:rsidRPr="009044F1" w:rsidRDefault="00E9400F" w:rsidP="00E9400F">
      <w:pPr>
        <w:pStyle w:val="BodyTextIndent2"/>
        <w:widowControl w:val="0"/>
        <w:spacing w:after="160" w:line="240" w:lineRule="auto"/>
        <w:ind w:firstLine="567"/>
        <w:rPr>
          <w:rFonts w:ascii="GHEA Grapalat" w:hAnsi="GHEA Grapalat" w:cs="Sylfaen"/>
          <w:i/>
        </w:rPr>
      </w:pPr>
    </w:p>
    <w:p w14:paraId="3B1174D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7BC74A9" w14:textId="77777777" w:rsidR="00BD2C67" w:rsidRPr="001115E9" w:rsidRDefault="00BD2C67" w:rsidP="00B46D58">
      <w:pPr>
        <w:widowControl w:val="0"/>
        <w:tabs>
          <w:tab w:val="left" w:pos="1134"/>
        </w:tabs>
        <w:spacing w:after="160"/>
        <w:ind w:firstLine="567"/>
        <w:jc w:val="both"/>
        <w:rPr>
          <w:rFonts w:ascii="GHEA Grapalat" w:hAnsi="GHEA Grapalat"/>
        </w:rPr>
      </w:pPr>
    </w:p>
    <w:p w14:paraId="03D44A58"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234C8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DF7930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5DD0DF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310C75B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60DA67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4B7A55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44E64A6"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2E782C0B"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3E5F83"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1AE3034D"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12026B3B"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01D86A2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6C80ED"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6B9AF77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3155CC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59483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D84A29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5EF27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989B1F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27D945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6B1BE1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BD6D11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B217EC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F08B2E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C49E10"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0F0AA9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BCD80CE"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5D334C7"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29C9D3F"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D494364"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EAB3470"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9076FBF"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w:t>
      </w:r>
      <w:r w:rsidR="000A6B75" w:rsidRPr="009044F1">
        <w:rPr>
          <w:rFonts w:ascii="GHEA Grapalat" w:hAnsi="GHEA Grapalat"/>
          <w:sz w:val="24"/>
          <w:szCs w:val="24"/>
        </w:rPr>
        <w:lastRenderedPageBreak/>
        <w:t xml:space="preserve">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D56E208"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42A2EFE"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159AD1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85193D6" w14:textId="6196E33F"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CA13BC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080171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D03A619"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00802DF"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E62ED2C" w14:textId="3D018D7E"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04316164" w14:textId="77777777" w:rsidR="00B051BE" w:rsidRPr="009044F1" w:rsidRDefault="00B051BE" w:rsidP="00B46D58">
      <w:pPr>
        <w:widowControl w:val="0"/>
        <w:spacing w:after="160"/>
        <w:jc w:val="center"/>
        <w:rPr>
          <w:rFonts w:ascii="GHEA Grapalat" w:hAnsi="GHEA Grapalat"/>
          <w:b/>
        </w:rPr>
      </w:pPr>
    </w:p>
    <w:p w14:paraId="7571F9D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08A9602"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w:t>
      </w:r>
      <w:r w:rsidRPr="00995804">
        <w:rPr>
          <w:rFonts w:ascii="GHEA Grapalat" w:hAnsi="GHEA Grapalat"/>
        </w:rPr>
        <w:lastRenderedPageBreak/>
        <w:t>— это предложение, представляемое участником на основании настоящего Приглашения.</w:t>
      </w:r>
    </w:p>
    <w:p w14:paraId="36104EE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AAFE716" w14:textId="4B1B71EA"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E9400F">
        <w:rPr>
          <w:rFonts w:ascii="GHEA Grapalat" w:hAnsi="GHEA Grapalat"/>
          <w:sz w:val="24"/>
          <w:szCs w:val="24"/>
        </w:rPr>
        <w:t>запрос котировок</w:t>
      </w:r>
      <w:r w:rsidRPr="009044F1">
        <w:rPr>
          <w:rFonts w:ascii="GHEA Grapalat" w:hAnsi="GHEA Grapalat"/>
          <w:sz w:val="24"/>
          <w:szCs w:val="24"/>
        </w:rPr>
        <w:t>.</w:t>
      </w:r>
    </w:p>
    <w:p w14:paraId="3940F170" w14:textId="07E5A0E6"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proofErr w:type="spellStart"/>
      <w:r w:rsidR="00E9400F">
        <w:rPr>
          <w:rFonts w:ascii="GHEA Grapalat" w:hAnsi="GHEA Grapalat"/>
          <w:sz w:val="24"/>
          <w:szCs w:val="24"/>
          <w:vertAlign w:val="subscript"/>
        </w:rPr>
        <w:t>ул</w:t>
      </w:r>
      <w:proofErr w:type="spellEnd"/>
      <w:r w:rsidR="00E9400F">
        <w:rPr>
          <w:rFonts w:ascii="GHEA Grapalat" w:hAnsi="GHEA Grapalat"/>
          <w:sz w:val="24"/>
          <w:szCs w:val="24"/>
          <w:vertAlign w:val="subscript"/>
        </w:rPr>
        <w:t xml:space="preserve"> </w:t>
      </w:r>
      <w:proofErr w:type="spellStart"/>
      <w:r w:rsidR="00E9400F">
        <w:rPr>
          <w:rFonts w:ascii="GHEA Grapalat" w:hAnsi="GHEA Grapalat"/>
          <w:sz w:val="24"/>
          <w:szCs w:val="24"/>
          <w:vertAlign w:val="subscript"/>
        </w:rPr>
        <w:t>Закяна</w:t>
      </w:r>
      <w:proofErr w:type="spellEnd"/>
      <w:r w:rsidR="00E9400F">
        <w:rPr>
          <w:rFonts w:ascii="GHEA Grapalat" w:hAnsi="GHEA Grapalat"/>
          <w:sz w:val="24"/>
          <w:szCs w:val="24"/>
          <w:vertAlign w:val="subscript"/>
        </w:rPr>
        <w:t xml:space="preserve"> 10</w:t>
      </w:r>
      <w:r>
        <w:rPr>
          <w:rFonts w:ascii="GHEA Grapalat" w:hAnsi="GHEA Grapalat"/>
          <w:sz w:val="24"/>
          <w:szCs w:val="24"/>
        </w:rPr>
        <w:t xml:space="preserve">" не позднее, чем </w:t>
      </w:r>
      <w:r w:rsidR="0001234B" w:rsidRPr="00B94A77">
        <w:rPr>
          <w:rFonts w:ascii="GHEA Grapalat" w:hAnsi="GHEA Grapalat"/>
          <w:sz w:val="24"/>
          <w:szCs w:val="24"/>
        </w:rPr>
        <w:t xml:space="preserve">11.00 </w:t>
      </w:r>
      <w:r w:rsidR="0001234B" w:rsidRPr="00D85563">
        <w:rPr>
          <w:rFonts w:ascii="GHEA Grapalat" w:hAnsi="GHEA Grapalat"/>
          <w:sz w:val="24"/>
          <w:szCs w:val="24"/>
        </w:rPr>
        <w:t>часов</w:t>
      </w:r>
      <w:r w:rsidR="0001234B" w:rsidRPr="00B94A77">
        <w:rPr>
          <w:rFonts w:ascii="GHEA Grapalat" w:hAnsi="GHEA Grapalat"/>
          <w:sz w:val="24"/>
          <w:szCs w:val="24"/>
        </w:rPr>
        <w:t xml:space="preserve"> </w:t>
      </w:r>
      <w:r w:rsidR="0001234B">
        <w:rPr>
          <w:rFonts w:ascii="GHEA Grapalat" w:hAnsi="GHEA Grapalat"/>
          <w:sz w:val="24"/>
          <w:szCs w:val="24"/>
        </w:rPr>
        <w:t>20 ию</w:t>
      </w:r>
      <w:r w:rsidR="0001234B" w:rsidRPr="00CE4C41">
        <w:rPr>
          <w:rFonts w:ascii="GHEA Grapalat" w:hAnsi="GHEA Grapalat"/>
          <w:sz w:val="24"/>
          <w:szCs w:val="24"/>
        </w:rPr>
        <w:t>л</w:t>
      </w:r>
      <w:r w:rsidR="0001234B">
        <w:rPr>
          <w:rFonts w:ascii="GHEA Grapalat" w:hAnsi="GHEA Grapalat"/>
          <w:sz w:val="24"/>
          <w:szCs w:val="24"/>
        </w:rPr>
        <w:t>я</w:t>
      </w:r>
      <w:r w:rsidR="0001234B" w:rsidRPr="00B94A77">
        <w:rPr>
          <w:rFonts w:ascii="GHEA Grapalat" w:hAnsi="GHEA Grapalat"/>
          <w:sz w:val="24"/>
          <w:szCs w:val="24"/>
        </w:rPr>
        <w:t xml:space="preserve"> 202</w:t>
      </w:r>
      <w:r w:rsidR="0001234B" w:rsidRPr="009E50F6">
        <w:rPr>
          <w:rFonts w:ascii="GHEA Grapalat" w:hAnsi="GHEA Grapalat"/>
          <w:sz w:val="24"/>
          <w:szCs w:val="24"/>
        </w:rPr>
        <w:t>3</w:t>
      </w:r>
      <w:r w:rsidR="0001234B" w:rsidRPr="00B94A77">
        <w:rPr>
          <w:rFonts w:ascii="GHEA Grapalat" w:hAnsi="GHEA Grapalat"/>
          <w:sz w:val="24"/>
          <w:szCs w:val="24"/>
        </w:rPr>
        <w:t>г.</w:t>
      </w:r>
      <w:r w:rsidR="0001234B" w:rsidRPr="00D85563">
        <w:rPr>
          <w:rFonts w:ascii="GHEA Grapalat" w:hAnsi="GHEA Grapalat"/>
          <w:sz w:val="24"/>
          <w:szCs w:val="24"/>
        </w:rPr>
        <w:t>.</w:t>
      </w:r>
    </w:p>
    <w:p w14:paraId="0B7B233E" w14:textId="188FDEBA"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E9400F">
        <w:rPr>
          <w:rFonts w:ascii="GHEA Grapalat" w:hAnsi="GHEA Grapalat"/>
        </w:rPr>
        <w:t>Армине</w:t>
      </w:r>
      <w:proofErr w:type="spellEnd"/>
      <w:r w:rsidR="00E9400F">
        <w:rPr>
          <w:rFonts w:ascii="GHEA Grapalat" w:hAnsi="GHEA Grapalat"/>
        </w:rPr>
        <w:t xml:space="preserve"> </w:t>
      </w:r>
      <w:proofErr w:type="spellStart"/>
      <w:r w:rsidR="00E9400F">
        <w:rPr>
          <w:rFonts w:ascii="GHEA Grapalat" w:hAnsi="GHEA Grapalat"/>
        </w:rPr>
        <w:t>Мирумян</w:t>
      </w:r>
      <w:proofErr w:type="spellEnd"/>
      <w:r w:rsidR="00E9400F">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DE269B3" w14:textId="77777777" w:rsidR="00FA3168" w:rsidRDefault="00B67CCD" w:rsidP="00FA3168">
      <w:pPr>
        <w:pStyle w:val="BodyTextIndent2"/>
        <w:widowControl w:val="0"/>
        <w:tabs>
          <w:tab w:val="left" w:pos="1134"/>
        </w:tabs>
        <w:spacing w:after="160" w:line="240" w:lineRule="auto"/>
        <w:ind w:firstLine="567"/>
        <w:rPr>
          <w:rFonts w:ascii="GHEA Grapalat" w:hAnsi="GHEA Grapalat"/>
          <w:b/>
          <w:bCs/>
          <w:sz w:val="24"/>
          <w:szCs w:val="24"/>
        </w:rPr>
      </w:pPr>
      <w:r w:rsidRPr="00E9400F">
        <w:rPr>
          <w:rFonts w:ascii="GHEA Grapalat" w:hAnsi="GHEA Grapalat"/>
          <w:b/>
          <w:bCs/>
          <w:sz w:val="24"/>
          <w:szCs w:val="24"/>
        </w:rPr>
        <w:t>4.3.</w:t>
      </w:r>
      <w:r w:rsidR="003065C4" w:rsidRPr="00E9400F">
        <w:rPr>
          <w:rFonts w:ascii="GHEA Grapalat" w:hAnsi="GHEA Grapalat"/>
          <w:b/>
          <w:bCs/>
          <w:sz w:val="24"/>
          <w:szCs w:val="24"/>
        </w:rPr>
        <w:tab/>
      </w:r>
      <w:r w:rsidRPr="00E9400F">
        <w:rPr>
          <w:rFonts w:ascii="GHEA Grapalat" w:hAnsi="GHEA Grapalat"/>
          <w:b/>
          <w:bCs/>
          <w:sz w:val="24"/>
          <w:szCs w:val="24"/>
        </w:rPr>
        <w:t>В заявке участник представляет:</w:t>
      </w:r>
    </w:p>
    <w:p w14:paraId="30183FFC" w14:textId="36650E4D" w:rsidR="005F25EF" w:rsidRDefault="005F25EF" w:rsidP="00FA3168">
      <w:pPr>
        <w:pStyle w:val="BodyTextIndent2"/>
        <w:widowControl w:val="0"/>
        <w:tabs>
          <w:tab w:val="left" w:pos="1134"/>
        </w:tabs>
        <w:spacing w:after="160" w:line="240" w:lineRule="auto"/>
        <w:ind w:firstLine="567"/>
        <w:rPr>
          <w:rFonts w:ascii="GHEA Grapalat" w:hAnsi="GHEA Grapalat"/>
        </w:rPr>
      </w:pPr>
      <w:r w:rsidRPr="00E9400F">
        <w:rPr>
          <w:rStyle w:val="Heading2Char"/>
        </w:rPr>
        <w:t xml:space="preserve">1) </w:t>
      </w:r>
      <w:r w:rsidRPr="00E9400F">
        <w:rPr>
          <w:rStyle w:val="Heading2Char"/>
          <w:rFonts w:ascii="Calibri" w:hAnsi="Calibri" w:cs="Calibri"/>
        </w:rPr>
        <w:t>утвержденное</w:t>
      </w:r>
      <w:r w:rsidRPr="00E9400F">
        <w:rPr>
          <w:rStyle w:val="Heading2Char"/>
        </w:rPr>
        <w:t xml:space="preserve"> </w:t>
      </w:r>
      <w:r w:rsidRPr="00E9400F">
        <w:rPr>
          <w:rStyle w:val="Heading2Char"/>
          <w:rFonts w:ascii="Calibri" w:hAnsi="Calibri" w:cs="Calibri"/>
        </w:rPr>
        <w:t>им</w:t>
      </w:r>
      <w:r w:rsidRPr="00E9400F">
        <w:rPr>
          <w:rStyle w:val="Heading2Char"/>
        </w:rPr>
        <w:t xml:space="preserve"> </w:t>
      </w:r>
      <w:r w:rsidRPr="00E9400F">
        <w:rPr>
          <w:rStyle w:val="Heading2Char"/>
          <w:rFonts w:ascii="Calibri" w:hAnsi="Calibri" w:cs="Calibri"/>
        </w:rPr>
        <w:t>заявление</w:t>
      </w:r>
      <w:r w:rsidRPr="00E9400F">
        <w:rPr>
          <w:rStyle w:val="Heading2Char"/>
        </w:rPr>
        <w:t>-</w:t>
      </w:r>
      <w:r w:rsidRPr="00E9400F">
        <w:rPr>
          <w:rStyle w:val="Heading2Char"/>
          <w:rFonts w:ascii="Calibri" w:hAnsi="Calibri" w:cs="Calibri"/>
        </w:rPr>
        <w:t>объявление</w:t>
      </w:r>
      <w:r w:rsidRPr="00E9400F">
        <w:rPr>
          <w:rStyle w:val="Heading2Char"/>
        </w:rPr>
        <w:t xml:space="preserve">, </w:t>
      </w:r>
      <w:r w:rsidRPr="00E9400F">
        <w:rPr>
          <w:rStyle w:val="Heading2Char"/>
          <w:rFonts w:ascii="Calibri" w:hAnsi="Calibri" w:cs="Calibri"/>
        </w:rPr>
        <w:t>предусмотренное</w:t>
      </w:r>
      <w:r w:rsidRPr="00E9400F">
        <w:rPr>
          <w:rStyle w:val="Heading2Char"/>
        </w:rPr>
        <w:t xml:space="preserve"> </w:t>
      </w:r>
      <w:r w:rsidRPr="00E9400F">
        <w:rPr>
          <w:rStyle w:val="Heading2Char"/>
          <w:rFonts w:ascii="Calibri" w:hAnsi="Calibri" w:cs="Calibri"/>
        </w:rPr>
        <w:t>пунктом</w:t>
      </w:r>
      <w:r w:rsidRPr="00E9400F">
        <w:rPr>
          <w:rStyle w:val="Heading2Char"/>
        </w:rPr>
        <w:t xml:space="preserve"> 2.1 </w:t>
      </w:r>
      <w:r w:rsidRPr="00E9400F">
        <w:rPr>
          <w:rStyle w:val="Heading2Char"/>
          <w:rFonts w:ascii="Calibri" w:hAnsi="Calibri" w:cs="Calibri"/>
        </w:rPr>
        <w:t>части</w:t>
      </w:r>
      <w:r w:rsidRPr="00E9400F">
        <w:rPr>
          <w:rStyle w:val="Heading2Char"/>
        </w:rPr>
        <w:t xml:space="preserve"> 2 </w:t>
      </w:r>
      <w:r w:rsidRPr="00E9400F">
        <w:rPr>
          <w:rStyle w:val="Heading2Char"/>
          <w:rFonts w:ascii="Calibri" w:hAnsi="Calibri" w:cs="Calibri"/>
        </w:rPr>
        <w:t>настоящего</w:t>
      </w:r>
      <w:r w:rsidRPr="00E9400F">
        <w:rPr>
          <w:rStyle w:val="Heading2Char"/>
        </w:rPr>
        <w:t xml:space="preserve"> </w:t>
      </w:r>
      <w:r w:rsidRPr="00E9400F">
        <w:rPr>
          <w:rStyle w:val="Heading2Char"/>
          <w:rFonts w:ascii="Calibri" w:hAnsi="Calibri" w:cs="Calibri"/>
        </w:rPr>
        <w:t>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D5B746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88D3C55"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D504319"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1B2AF51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93849E3" w14:textId="77777777" w:rsidR="00FA3168" w:rsidRDefault="00FA3168" w:rsidP="00FA316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sidRPr="005838BB">
        <w:rPr>
          <w:rFonts w:ascii="GHEA Grapalat" w:hAnsi="GHEA Grapalat"/>
          <w:vertAlign w:val="superscript"/>
          <w:lang w:val="hy-AM"/>
        </w:rPr>
        <w:t>6</w:t>
      </w:r>
      <w:r>
        <w:rPr>
          <w:rFonts w:ascii="GHEA Grapalat" w:hAnsi="GHEA Grapalat"/>
          <w:vertAlign w:val="superscript"/>
          <w:lang w:val="hy-AM"/>
        </w:rPr>
        <w:t>.1</w:t>
      </w:r>
      <w:r w:rsidRPr="005838BB">
        <w:rPr>
          <w:rFonts w:ascii="GHEA Grapalat" w:hAnsi="GHEA Grapalat"/>
          <w:vertAlign w:val="superscript"/>
        </w:rPr>
        <w:t xml:space="preserve"> </w:t>
      </w:r>
    </w:p>
    <w:p w14:paraId="33BAB3A1" w14:textId="0F57BD43" w:rsidR="00B67CCD" w:rsidRPr="00E9400F" w:rsidRDefault="008E58A2" w:rsidP="00E9400F">
      <w:pPr>
        <w:pStyle w:val="Heading2"/>
        <w:ind w:firstLine="567"/>
        <w:rPr>
          <w:rFonts w:cs="Sylfaen"/>
          <w:sz w:val="24"/>
          <w:szCs w:val="24"/>
        </w:rPr>
      </w:pPr>
      <w:r w:rsidRPr="00E9400F">
        <w:rPr>
          <w:sz w:val="24"/>
          <w:szCs w:val="24"/>
        </w:rPr>
        <w:t>2</w:t>
      </w:r>
      <w:r w:rsidR="0047117B" w:rsidRPr="00E9400F">
        <w:rPr>
          <w:sz w:val="24"/>
          <w:szCs w:val="24"/>
        </w:rPr>
        <w:t>)</w:t>
      </w:r>
      <w:r w:rsidR="00E9400F" w:rsidRPr="00E9400F">
        <w:rPr>
          <w:rFonts w:asciiTheme="minorHAnsi" w:hAnsiTheme="minorHAnsi"/>
          <w:sz w:val="24"/>
          <w:szCs w:val="24"/>
        </w:rPr>
        <w:t xml:space="preserve">        </w:t>
      </w:r>
      <w:r w:rsidR="0047117B" w:rsidRPr="00E9400F">
        <w:rPr>
          <w:rFonts w:ascii="Calibri" w:hAnsi="Calibri" w:cs="Calibri"/>
          <w:sz w:val="24"/>
          <w:szCs w:val="24"/>
        </w:rPr>
        <w:t>утвержденное</w:t>
      </w:r>
      <w:r w:rsidR="0047117B" w:rsidRPr="00E9400F">
        <w:rPr>
          <w:sz w:val="24"/>
          <w:szCs w:val="24"/>
        </w:rPr>
        <w:t xml:space="preserve"> </w:t>
      </w:r>
      <w:r w:rsidR="0047117B" w:rsidRPr="00E9400F">
        <w:rPr>
          <w:rFonts w:ascii="Calibri" w:hAnsi="Calibri" w:cs="Calibri"/>
          <w:sz w:val="24"/>
          <w:szCs w:val="24"/>
        </w:rPr>
        <w:t>им</w:t>
      </w:r>
      <w:r w:rsidR="0047117B" w:rsidRPr="00E9400F">
        <w:rPr>
          <w:sz w:val="24"/>
          <w:szCs w:val="24"/>
        </w:rPr>
        <w:t xml:space="preserve"> </w:t>
      </w:r>
      <w:r w:rsidR="0047117B" w:rsidRPr="00E9400F">
        <w:rPr>
          <w:rFonts w:ascii="Calibri" w:hAnsi="Calibri" w:cs="Calibri"/>
          <w:sz w:val="24"/>
          <w:szCs w:val="24"/>
        </w:rPr>
        <w:t>ценовое</w:t>
      </w:r>
      <w:r w:rsidR="0047117B" w:rsidRPr="00E9400F">
        <w:rPr>
          <w:sz w:val="24"/>
          <w:szCs w:val="24"/>
        </w:rPr>
        <w:t xml:space="preserve"> </w:t>
      </w:r>
      <w:r w:rsidR="0047117B" w:rsidRPr="00E9400F">
        <w:rPr>
          <w:rFonts w:ascii="Calibri" w:hAnsi="Calibri" w:cs="Calibri"/>
          <w:sz w:val="24"/>
          <w:szCs w:val="24"/>
        </w:rPr>
        <w:t>предложение</w:t>
      </w:r>
      <w:r w:rsidR="0047117B" w:rsidRPr="00E9400F">
        <w:rPr>
          <w:sz w:val="24"/>
          <w:szCs w:val="24"/>
        </w:rPr>
        <w:t>;</w:t>
      </w:r>
    </w:p>
    <w:p w14:paraId="71C42ED4" w14:textId="63789E6A" w:rsidR="000845F6" w:rsidRDefault="00E9400F"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3128076" w14:textId="77777777" w:rsidR="00FA3168" w:rsidRPr="00C24DBE" w:rsidRDefault="00FA3168" w:rsidP="00FA3168">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2562463D" w14:textId="462D640F" w:rsidR="00FA3168" w:rsidRPr="00FA3168" w:rsidRDefault="00FA3168" w:rsidP="00B46D58">
      <w:pPr>
        <w:pStyle w:val="norm"/>
        <w:widowControl w:val="0"/>
        <w:tabs>
          <w:tab w:val="left" w:pos="1134"/>
        </w:tabs>
        <w:spacing w:after="160" w:line="240" w:lineRule="auto"/>
        <w:ind w:firstLine="567"/>
        <w:rPr>
          <w:rFonts w:ascii="GHEA Grapalat" w:hAnsi="GHEA Grapalat"/>
          <w:sz w:val="24"/>
          <w:szCs w:val="24"/>
          <w:lang w:val="hy-AM"/>
        </w:rPr>
      </w:pPr>
    </w:p>
    <w:p w14:paraId="56645B61" w14:textId="77777777" w:rsidR="00FA3168" w:rsidRPr="009044F1" w:rsidRDefault="00FA3168" w:rsidP="00B46D58">
      <w:pPr>
        <w:pStyle w:val="norm"/>
        <w:widowControl w:val="0"/>
        <w:tabs>
          <w:tab w:val="left" w:pos="1134"/>
        </w:tabs>
        <w:spacing w:after="160" w:line="240" w:lineRule="auto"/>
        <w:ind w:firstLine="567"/>
        <w:rPr>
          <w:rFonts w:ascii="GHEA Grapalat" w:hAnsi="GHEA Grapalat" w:cs="Sylfaen"/>
          <w:sz w:val="24"/>
          <w:szCs w:val="24"/>
        </w:rPr>
      </w:pPr>
    </w:p>
    <w:p w14:paraId="0A5E6C97" w14:textId="77777777" w:rsidR="00FA3168" w:rsidRDefault="00E9400F"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в </w:t>
      </w:r>
    </w:p>
    <w:p w14:paraId="0E456B09" w14:textId="2747D90C" w:rsidR="000845F6" w:rsidRPr="00D3436F" w:rsidRDefault="003E3FD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настоящей процедуре в порядке совместной деятельности (консорциумом);</w:t>
      </w:r>
    </w:p>
    <w:p w14:paraId="1828010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1BC2B5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AD721CA"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A3807EA"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02948B6E"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7B5B24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08469C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2DA623D"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370D43F"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6A8B22D1"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76C3930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7EC4AFC"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4F057E7C"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w:t>
      </w:r>
      <w:r w:rsidRPr="00B9778A">
        <w:rPr>
          <w:rFonts w:ascii="GHEA Grapalat" w:hAnsi="GHEA Grapalat"/>
          <w:sz w:val="24"/>
          <w:szCs w:val="24"/>
        </w:rPr>
        <w:lastRenderedPageBreak/>
        <w:t xml:space="preserve">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0D24C31"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EC1B1EB"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7D34E1A"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70680B17"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27E74C7"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852E73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E3C5AB7" w14:textId="77777777" w:rsidR="00416546" w:rsidRDefault="00416546" w:rsidP="00B46D58">
      <w:pPr>
        <w:widowControl w:val="0"/>
        <w:spacing w:after="160"/>
        <w:ind w:left="567" w:right="565"/>
        <w:jc w:val="center"/>
        <w:rPr>
          <w:rFonts w:ascii="GHEA Grapalat" w:hAnsi="GHEA Grapalat"/>
          <w:b/>
        </w:rPr>
      </w:pPr>
    </w:p>
    <w:p w14:paraId="1C71061C"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7041BBE"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3A90B03"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7183466" w14:textId="77777777" w:rsidR="00FA0E41" w:rsidRPr="009044F1" w:rsidRDefault="00FA0E41" w:rsidP="00B46D58">
      <w:pPr>
        <w:widowControl w:val="0"/>
        <w:spacing w:after="160"/>
        <w:ind w:firstLine="567"/>
        <w:jc w:val="center"/>
        <w:rPr>
          <w:rFonts w:ascii="GHEA Grapalat" w:hAnsi="GHEA Grapalat"/>
          <w:b/>
        </w:rPr>
      </w:pPr>
    </w:p>
    <w:p w14:paraId="51900702" w14:textId="77777777" w:rsidR="00A225E0" w:rsidRDefault="00A225E0" w:rsidP="00B46D58">
      <w:pPr>
        <w:rPr>
          <w:rFonts w:ascii="GHEA Grapalat" w:hAnsi="GHEA Grapalat" w:cs="Sylfaen"/>
        </w:rPr>
      </w:pPr>
    </w:p>
    <w:p w14:paraId="1D69B085" w14:textId="7C6FB903" w:rsidR="00096865" w:rsidRPr="009044F1" w:rsidRDefault="00E9400F" w:rsidP="00A9098A">
      <w:pPr>
        <w:widowControl w:val="0"/>
        <w:spacing w:after="160"/>
        <w:jc w:val="center"/>
        <w:rPr>
          <w:rFonts w:ascii="GHEA Grapalat" w:hAnsi="GHEA Grapalat"/>
          <w:b/>
        </w:rPr>
      </w:pPr>
      <w:r>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AA59B28" w14:textId="52ED620D" w:rsidR="00A9098A" w:rsidRPr="00AD29CE" w:rsidRDefault="00E9400F" w:rsidP="00A9098A">
      <w:pPr>
        <w:pStyle w:val="BodyTextIndent2"/>
        <w:widowControl w:val="0"/>
        <w:tabs>
          <w:tab w:val="left" w:pos="1134"/>
        </w:tabs>
        <w:spacing w:after="160" w:line="240" w:lineRule="auto"/>
        <w:ind w:firstLine="567"/>
        <w:rPr>
          <w:rFonts w:ascii="GHEA Grapalat" w:hAnsi="GHEA Grapalat" w:cs="Tahoma"/>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01234B" w:rsidRPr="002B605C">
        <w:rPr>
          <w:rFonts w:ascii="GHEA Grapalat" w:hAnsi="GHEA Grapalat"/>
          <w:sz w:val="24"/>
          <w:szCs w:val="24"/>
        </w:rPr>
        <w:t>в</w:t>
      </w:r>
      <w:r w:rsidR="0001234B" w:rsidRPr="0001234B">
        <w:rPr>
          <w:rFonts w:ascii="GHEA Grapalat" w:hAnsi="GHEA Grapalat"/>
          <w:sz w:val="24"/>
          <w:szCs w:val="24"/>
        </w:rPr>
        <w:t xml:space="preserve"> </w:t>
      </w:r>
      <w:r w:rsidR="0001234B" w:rsidRPr="0001234B">
        <w:rPr>
          <w:rFonts w:ascii="GHEA Grapalat" w:hAnsi="GHEA Grapalat"/>
          <w:sz w:val="24"/>
          <w:szCs w:val="24"/>
        </w:rPr>
        <w:t xml:space="preserve">11.00 часов 20 июля 2023г.. </w:t>
      </w:r>
    </w:p>
    <w:p w14:paraId="3E3E3A41"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744D98AA"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FE6B5C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14:paraId="30D8959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FEFBD2F"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B39B387"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FA91AD5" w14:textId="7E63DFCE" w:rsidR="009A796C" w:rsidRPr="009044F1" w:rsidRDefault="002A68E9" w:rsidP="00B46D58">
      <w:pPr>
        <w:widowControl w:val="0"/>
        <w:tabs>
          <w:tab w:val="left" w:pos="1134"/>
        </w:tabs>
        <w:spacing w:after="160"/>
        <w:ind w:firstLine="567"/>
        <w:jc w:val="both"/>
        <w:rPr>
          <w:rFonts w:ascii="GHEA Grapalat" w:hAnsi="GHEA Grapalat" w:cs="Sylfaen"/>
        </w:rPr>
      </w:pPr>
      <w:r>
        <w:rPr>
          <w:rFonts w:ascii="GHEA Grapalat" w:hAnsi="GHEA Grapalat"/>
        </w:rPr>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14:paraId="75774095"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AF580D9"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375CF440"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041318FD" w14:textId="4207BAA1"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A68E9">
        <w:rPr>
          <w:rFonts w:ascii="GHEA Grapalat" w:hAnsi="GHEA Grapalat"/>
          <w:i w:val="0"/>
          <w:sz w:val="24"/>
          <w:szCs w:val="24"/>
        </w:rPr>
        <w:t>ЦБ</w:t>
      </w:r>
      <w:r w:rsidR="00A01157">
        <w:rPr>
          <w:rFonts w:ascii="GHEA Grapalat" w:hAnsi="GHEA Grapalat"/>
          <w:i w:val="0"/>
          <w:sz w:val="24"/>
          <w:szCs w:val="24"/>
        </w:rPr>
        <w:t>.</w:t>
      </w:r>
    </w:p>
    <w:p w14:paraId="6BB25E4D" w14:textId="494EC9EF" w:rsidR="009B6D58" w:rsidRPr="00186559" w:rsidRDefault="002A68E9"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B24E24">
        <w:rPr>
          <w:rFonts w:ascii="GHEA Grapalat" w:hAnsi="GHEA Grapalat"/>
          <w:sz w:val="24"/>
          <w:szCs w:val="24"/>
        </w:rPr>
        <w:t>5</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00FD2748" w:rsidRPr="009044F1">
        <w:rPr>
          <w:rFonts w:ascii="GHEA Grapalat" w:hAnsi="GHEA Grapalat"/>
          <w:sz w:val="24"/>
          <w:szCs w:val="24"/>
        </w:rPr>
        <w:t>участников.</w:t>
      </w:r>
      <w:r w:rsidR="00D87048">
        <w:rPr>
          <w:rFonts w:ascii="GHEA Grapalat" w:hAnsi="GHEA Grapalat"/>
          <w:sz w:val="24"/>
          <w:szCs w:val="24"/>
        </w:rPr>
        <w:t xml:space="preserve"> </w:t>
      </w:r>
      <w:r w:rsidR="00FD2748"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4D8993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747BE7A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0736688"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lastRenderedPageBreak/>
        <w:t>рабочий день со дня отправки извещения</w:t>
      </w:r>
      <w:r w:rsidR="00A50C53">
        <w:rPr>
          <w:rFonts w:ascii="GHEA Grapalat" w:hAnsi="GHEA Grapalat"/>
          <w:sz w:val="24"/>
          <w:szCs w:val="24"/>
        </w:rPr>
        <w:t>,</w:t>
      </w:r>
    </w:p>
    <w:p w14:paraId="7631605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491FB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352F8D1" w14:textId="7A8D79F7" w:rsidR="00E87147" w:rsidRDefault="002A68E9"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7</w:t>
      </w:r>
      <w:r w:rsidR="00E87147">
        <w:rPr>
          <w:rFonts w:ascii="GHEA Grapalat" w:hAnsi="GHEA Grapalat"/>
          <w:sz w:val="24"/>
          <w:szCs w:val="24"/>
        </w:rPr>
        <w:t xml:space="preserve">.7 </w:t>
      </w:r>
      <w:r w:rsidR="00E87147"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sidR="00E87147">
        <w:rPr>
          <w:rFonts w:ascii="GHEA Grapalat" w:hAnsi="GHEA Grapalat"/>
          <w:sz w:val="24"/>
          <w:szCs w:val="24"/>
        </w:rPr>
        <w:t>ото</w:t>
      </w:r>
      <w:r w:rsidR="00E87147"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00E87147" w:rsidRPr="009775E8">
        <w:rPr>
          <w:rFonts w:ascii="GHEA Grapalat" w:hAnsi="GHEA Grapalat"/>
          <w:sz w:val="24"/>
          <w:szCs w:val="24"/>
        </w:rPr>
        <w:t>предусмотрения</w:t>
      </w:r>
      <w:proofErr w:type="spellEnd"/>
      <w:r w:rsidR="00E87147" w:rsidRPr="009775E8">
        <w:rPr>
          <w:rFonts w:ascii="GHEA Grapalat" w:hAnsi="GHEA Grapalat"/>
          <w:sz w:val="24"/>
          <w:szCs w:val="24"/>
        </w:rPr>
        <w:t xml:space="preserve"> дополнительных финансовых средств в размере, превышающем цену </w:t>
      </w:r>
      <w:r w:rsidR="00E87147">
        <w:rPr>
          <w:rFonts w:ascii="GHEA Grapalat" w:hAnsi="GHEA Grapalat"/>
          <w:sz w:val="24"/>
          <w:szCs w:val="24"/>
        </w:rPr>
        <w:t>за</w:t>
      </w:r>
      <w:r w:rsidR="00E87147" w:rsidRPr="009775E8">
        <w:rPr>
          <w:rFonts w:ascii="GHEA Grapalat" w:hAnsi="GHEA Grapalat"/>
          <w:sz w:val="24"/>
          <w:szCs w:val="24"/>
        </w:rPr>
        <w:t>купки, и заключения соглашения между сторонами на его основании</w:t>
      </w:r>
      <w:r w:rsidR="00E87147">
        <w:rPr>
          <w:rFonts w:ascii="GHEA Grapalat" w:hAnsi="GHEA Grapalat"/>
          <w:sz w:val="24"/>
          <w:szCs w:val="24"/>
        </w:rPr>
        <w:t>.</w:t>
      </w:r>
      <w:r w:rsidR="00E87147" w:rsidRPr="002F249D">
        <w:t xml:space="preserve"> </w:t>
      </w:r>
      <w:r w:rsidR="00E87147"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00E87147" w:rsidRPr="002F249D">
        <w:rPr>
          <w:rFonts w:ascii="GHEA Grapalat" w:hAnsi="GHEA Grapalat"/>
          <w:sz w:val="24"/>
          <w:szCs w:val="24"/>
        </w:rPr>
        <w:t>предусматриванием</w:t>
      </w:r>
      <w:proofErr w:type="spellEnd"/>
      <w:r w:rsidR="00E87147"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00E87147">
        <w:rPr>
          <w:rFonts w:ascii="GHEA Grapalat" w:hAnsi="GHEA Grapalat"/>
          <w:sz w:val="24"/>
          <w:szCs w:val="24"/>
        </w:rPr>
        <w:t>.</w:t>
      </w:r>
      <w:r w:rsidR="00E87147" w:rsidRPr="002F249D">
        <w:t xml:space="preserve"> </w:t>
      </w:r>
      <w:r w:rsidR="00E87147"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E87147">
        <w:rPr>
          <w:rFonts w:ascii="GHEA Grapalat" w:hAnsi="GHEA Grapalat"/>
          <w:sz w:val="24"/>
          <w:szCs w:val="24"/>
        </w:rPr>
        <w:t>.</w:t>
      </w:r>
      <w:r w:rsidR="00E87147" w:rsidRPr="00D97055">
        <w:t xml:space="preserve"> </w:t>
      </w:r>
      <w:r w:rsidR="00E87147"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sidR="00E87147">
        <w:rPr>
          <w:rFonts w:ascii="GHEA Grapalat" w:hAnsi="GHEA Grapalat"/>
          <w:sz w:val="24"/>
          <w:szCs w:val="24"/>
        </w:rPr>
        <w:t>.</w:t>
      </w:r>
    </w:p>
    <w:p w14:paraId="71202005"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879658F" w14:textId="58BE5706" w:rsidR="00AD2081" w:rsidRDefault="002A68E9"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57264D">
        <w:rPr>
          <w:rFonts w:ascii="GHEA Grapalat" w:hAnsi="GHEA Grapalat"/>
          <w:sz w:val="24"/>
          <w:szCs w:val="24"/>
        </w:rPr>
        <w:t>8</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00A150A9"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00A150A9"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43A27F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61D1DA8" w14:textId="583C13FF" w:rsidR="00C27BA4" w:rsidRDefault="002A68E9"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6C7442">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w:t>
      </w:r>
      <w:r>
        <w:rPr>
          <w:rFonts w:ascii="GHEA Grapalat" w:hAnsi="GHEA Grapalat"/>
          <w:sz w:val="24"/>
          <w:szCs w:val="24"/>
        </w:rPr>
        <w:t>7</w:t>
      </w:r>
      <w:r w:rsidR="00A150A9" w:rsidRPr="009044F1">
        <w:rPr>
          <w:rFonts w:ascii="GHEA Grapalat" w:hAnsi="GHEA Grapalat"/>
          <w:sz w:val="24"/>
          <w:szCs w:val="24"/>
        </w:rPr>
        <w:t>.</w:t>
      </w:r>
      <w:r w:rsidR="009F0AEC">
        <w:rPr>
          <w:rFonts w:ascii="GHEA Grapalat" w:hAnsi="GHEA Grapalat"/>
          <w:sz w:val="24"/>
          <w:szCs w:val="24"/>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6077C77" w14:textId="36DF4638" w:rsidR="00E46770" w:rsidRDefault="002A68E9" w:rsidP="00B46D58">
      <w:pPr>
        <w:pStyle w:val="BodyTextIndent2"/>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.1</w:t>
      </w:r>
      <w:r w:rsidR="006C7442">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w:t>
      </w:r>
      <w:r w:rsidR="00E46770" w:rsidRPr="00B6749E">
        <w:rPr>
          <w:rFonts w:ascii="GHEA Grapalat" w:hAnsi="GHEA Grapalat"/>
          <w:sz w:val="24"/>
          <w:szCs w:val="24"/>
        </w:rPr>
        <w:lastRenderedPageBreak/>
        <w:t>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83EB12E" w14:textId="3E6E7F15" w:rsidR="00C70652" w:rsidRDefault="002A68E9" w:rsidP="00B46D58">
      <w:pPr>
        <w:pStyle w:val="BodyTextIndent2"/>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8200449" w14:textId="2ABFF696" w:rsidR="00E65F37" w:rsidRPr="009044F1" w:rsidRDefault="002A68E9" w:rsidP="00B46D58">
      <w:pPr>
        <w:pStyle w:val="BodyTextIndent2"/>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874C2B">
        <w:rPr>
          <w:rFonts w:ascii="GHEA Grapalat" w:hAnsi="GHEA Grapalat"/>
          <w:sz w:val="24"/>
          <w:szCs w:val="24"/>
        </w:rPr>
        <w:t>2</w:t>
      </w:r>
      <w:r w:rsidR="00A150A9"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14:paraId="4F511E7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609982F"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92039AF" w14:textId="03BE121B" w:rsidR="00E64D24" w:rsidRDefault="002A68E9" w:rsidP="00B46D58">
      <w:pPr>
        <w:widowControl w:val="0"/>
        <w:tabs>
          <w:tab w:val="left" w:pos="1276"/>
        </w:tabs>
        <w:spacing w:after="160"/>
        <w:ind w:firstLine="567"/>
        <w:jc w:val="both"/>
        <w:rPr>
          <w:rFonts w:ascii="GHEA Grapalat" w:hAnsi="GHEA Grapalat"/>
        </w:rPr>
      </w:pPr>
      <w:r>
        <w:rPr>
          <w:rFonts w:ascii="GHEA Grapalat" w:hAnsi="GHEA Grapalat"/>
        </w:rPr>
        <w:t>7</w:t>
      </w:r>
      <w:r w:rsidR="008769B4" w:rsidRPr="009044F1">
        <w:rPr>
          <w:rFonts w:ascii="GHEA Grapalat" w:hAnsi="GHEA Grapalat"/>
        </w:rPr>
        <w:t>.</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1451DD19"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239BB87D"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w:t>
      </w:r>
      <w:r w:rsidRPr="006D55DC">
        <w:rPr>
          <w:rFonts w:ascii="GHEA Grapalat" w:hAnsi="GHEA Grapalat"/>
        </w:rPr>
        <w:lastRenderedPageBreak/>
        <w:t>представляет в уполномоченный орган мотивированное решение о включении данного участника в список;</w:t>
      </w:r>
    </w:p>
    <w:p w14:paraId="280153ED"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5FD6DA2"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7663C514" w14:textId="1CD9B508" w:rsidR="00A63D83" w:rsidRPr="009044F1" w:rsidRDefault="002A68E9" w:rsidP="00B46D58">
      <w:pPr>
        <w:widowControl w:val="0"/>
        <w:tabs>
          <w:tab w:val="left" w:pos="1276"/>
        </w:tabs>
        <w:spacing w:after="160"/>
        <w:ind w:firstLine="567"/>
        <w:jc w:val="both"/>
        <w:rPr>
          <w:rFonts w:ascii="GHEA Grapalat" w:hAnsi="GHEA Grapalat"/>
        </w:rPr>
      </w:pPr>
      <w:r>
        <w:rPr>
          <w:rFonts w:ascii="GHEA Grapalat" w:hAnsi="GHEA Grapalat"/>
        </w:rPr>
        <w:t>7</w:t>
      </w:r>
      <w:r w:rsidR="00A63D83">
        <w:rPr>
          <w:rFonts w:ascii="GHEA Grapalat" w:hAnsi="GHEA Grapalat"/>
        </w:rPr>
        <w:t>.1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C8C7950" w14:textId="28667299" w:rsidR="00A23E7B" w:rsidRDefault="002A68E9"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E64D24">
        <w:rPr>
          <w:rFonts w:ascii="GHEA Grapalat" w:hAnsi="GHEA Grapalat"/>
          <w:sz w:val="24"/>
          <w:szCs w:val="24"/>
        </w:rPr>
        <w:t>.1</w:t>
      </w:r>
      <w:r w:rsidR="00C44C97">
        <w:rPr>
          <w:rFonts w:ascii="GHEA Grapalat" w:hAnsi="GHEA Grapalat"/>
          <w:sz w:val="24"/>
          <w:szCs w:val="24"/>
        </w:rPr>
        <w:t>5</w:t>
      </w:r>
      <w:r w:rsidR="00E64D24">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r>
        <w:rPr>
          <w:rFonts w:ascii="GHEA Grapalat" w:hAnsi="GHEA Grapalat"/>
          <w:sz w:val="24"/>
          <w:szCs w:val="24"/>
        </w:rPr>
        <w:t>7</w:t>
      </w:r>
      <w:r w:rsidR="00A74478" w:rsidRPr="00A74478">
        <w:rPr>
          <w:rFonts w:ascii="GHEA Grapalat" w:hAnsi="GHEA Grapalat"/>
          <w:sz w:val="24"/>
          <w:szCs w:val="24"/>
        </w:rPr>
        <w:t>.</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6E560" w14:textId="2F0370A0" w:rsidR="002B121D" w:rsidRPr="001439BD" w:rsidRDefault="002A68E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Pr>
          <w:rFonts w:ascii="GHEA Grapalat" w:hAnsi="GHEA Grapalat"/>
          <w:sz w:val="24"/>
          <w:szCs w:val="24"/>
        </w:rPr>
        <w:t>7</w:t>
      </w:r>
      <w:r w:rsidR="00A150A9" w:rsidRPr="009044F1">
        <w:rPr>
          <w:rFonts w:ascii="GHEA Grapalat" w:hAnsi="GHEA Grapalat"/>
          <w:sz w:val="24"/>
          <w:szCs w:val="24"/>
        </w:rPr>
        <w:t>.</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D6A82B1" w14:textId="6DF1DE52" w:rsidR="00BF457D" w:rsidRPr="003E009B" w:rsidRDefault="002A68E9" w:rsidP="00C04986">
      <w:pPr>
        <w:widowControl w:val="0"/>
        <w:tabs>
          <w:tab w:val="left" w:pos="1276"/>
        </w:tabs>
        <w:spacing w:after="160"/>
        <w:ind w:firstLine="567"/>
        <w:jc w:val="both"/>
        <w:rPr>
          <w:rFonts w:ascii="GHEA Grapalat" w:hAnsi="GHEA Grapalat"/>
        </w:rPr>
      </w:pPr>
      <w:r>
        <w:rPr>
          <w:rFonts w:ascii="GHEA Grapalat" w:hAnsi="GHEA Grapalat"/>
        </w:rPr>
        <w:t>7</w:t>
      </w:r>
      <w:r w:rsidR="00BF457D" w:rsidRPr="00AD29CE">
        <w:rPr>
          <w:rFonts w:ascii="GHEA Grapalat" w:hAnsi="GHEA Grapalat"/>
        </w:rPr>
        <w:t>.</w:t>
      </w:r>
      <w:r w:rsidR="00BF457D">
        <w:rPr>
          <w:rFonts w:ascii="GHEA Grapalat" w:hAnsi="GHEA Grapalat"/>
        </w:rPr>
        <w:t>1</w:t>
      </w:r>
      <w:r w:rsidR="00E520F6">
        <w:rPr>
          <w:rFonts w:ascii="GHEA Grapalat" w:hAnsi="GHEA Grapalat"/>
        </w:rPr>
        <w:t>7</w:t>
      </w:r>
      <w:r w:rsidR="00BF457D">
        <w:rPr>
          <w:rFonts w:ascii="GHEA Grapalat" w:hAnsi="GHEA Grapalat"/>
        </w:rPr>
        <w:t>.</w:t>
      </w:r>
      <w:r w:rsidR="00BF457D">
        <w:rPr>
          <w:rFonts w:ascii="GHEA Grapalat" w:hAnsi="GHEA Grapalat"/>
        </w:rPr>
        <w:tab/>
      </w:r>
      <w:r w:rsidR="00BF457D" w:rsidRPr="00AA5BD2">
        <w:rPr>
          <w:rFonts w:ascii="GHEA Grapalat" w:hAnsi="GHEA Grapalat"/>
        </w:rPr>
        <w:t xml:space="preserve">Электронные извещения отправляются комиссией и (или) заказчиком </w:t>
      </w:r>
      <w:r w:rsidR="00BF457D">
        <w:rPr>
          <w:rFonts w:ascii="GHEA Grapalat" w:hAnsi="GHEA Grapalat"/>
        </w:rPr>
        <w:t>на электронную почту, указанную в заявке участника</w:t>
      </w:r>
      <w:r w:rsidR="00BF457D"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A24B2F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C4510F2" w14:textId="5C1AF5EB" w:rsidR="00583092" w:rsidRPr="009044F1" w:rsidRDefault="002A68E9" w:rsidP="00B46D58">
      <w:pPr>
        <w:widowControl w:val="0"/>
        <w:tabs>
          <w:tab w:val="left" w:pos="1276"/>
        </w:tabs>
        <w:spacing w:after="160"/>
        <w:ind w:firstLine="567"/>
        <w:jc w:val="both"/>
        <w:rPr>
          <w:rFonts w:ascii="GHEA Grapalat" w:hAnsi="GHEA Grapalat"/>
        </w:rPr>
      </w:pPr>
      <w:r>
        <w:rPr>
          <w:rFonts w:ascii="GHEA Grapalat" w:hAnsi="GHEA Grapalat"/>
        </w:rPr>
        <w:t>7.18</w:t>
      </w:r>
      <w:r w:rsidR="009F2C5D" w:rsidRPr="009F2C5D">
        <w:rPr>
          <w:rFonts w:ascii="GHEA Grapalat" w:hAnsi="GHEA Grapalat"/>
        </w:rPr>
        <w:t>.</w:t>
      </w:r>
      <w:r w:rsidR="009F2C5D" w:rsidRPr="005114D0">
        <w:rPr>
          <w:rFonts w:ascii="GHEA Grapalat" w:hAnsi="GHEA Grapalat"/>
        </w:rPr>
        <w:tab/>
      </w:r>
      <w:r w:rsidR="00A150A9"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00A150A9"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00A150A9"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00A150A9"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00A150A9" w:rsidRPr="009044F1">
        <w:rPr>
          <w:rFonts w:ascii="GHEA Grapalat" w:hAnsi="GHEA Grapalat"/>
        </w:rPr>
        <w:t>, установленн</w:t>
      </w:r>
      <w:r w:rsidR="00951CE5">
        <w:rPr>
          <w:rFonts w:ascii="GHEA Grapalat" w:hAnsi="GHEA Grapalat"/>
        </w:rPr>
        <w:t>ой</w:t>
      </w:r>
      <w:r w:rsidR="00A150A9" w:rsidRPr="009044F1">
        <w:rPr>
          <w:rFonts w:ascii="GHEA Grapalat" w:hAnsi="GHEA Grapalat"/>
        </w:rPr>
        <w:t xml:space="preserve"> </w:t>
      </w:r>
      <w:r w:rsidR="00A150A9" w:rsidRPr="00E0696C">
        <w:rPr>
          <w:rFonts w:ascii="GHEA Grapalat" w:hAnsi="GHEA Grapalat"/>
        </w:rPr>
        <w:t xml:space="preserve">пунктами </w:t>
      </w:r>
      <w:r>
        <w:rPr>
          <w:rFonts w:ascii="GHEA Grapalat" w:hAnsi="GHEA Grapalat"/>
        </w:rPr>
        <w:t>7</w:t>
      </w:r>
      <w:r w:rsidR="00A150A9" w:rsidRPr="00E0696C">
        <w:rPr>
          <w:rFonts w:ascii="GHEA Grapalat" w:hAnsi="GHEA Grapalat"/>
        </w:rPr>
        <w:t>.1</w:t>
      </w:r>
      <w:r w:rsidR="00C808AC" w:rsidRPr="00E0696C">
        <w:rPr>
          <w:rFonts w:ascii="GHEA Grapalat" w:hAnsi="GHEA Grapalat"/>
        </w:rPr>
        <w:t>2</w:t>
      </w:r>
      <w:r w:rsidR="00A150A9" w:rsidRPr="00E0696C">
        <w:rPr>
          <w:rFonts w:ascii="GHEA Grapalat" w:hAnsi="GHEA Grapalat"/>
        </w:rPr>
        <w:t>-</w:t>
      </w:r>
      <w:r>
        <w:rPr>
          <w:rFonts w:ascii="GHEA Grapalat" w:hAnsi="GHEA Grapalat"/>
        </w:rPr>
        <w:t>7</w:t>
      </w:r>
      <w:r w:rsidR="00A150A9" w:rsidRPr="00E0696C">
        <w:rPr>
          <w:rFonts w:ascii="GHEA Grapalat" w:hAnsi="GHEA Grapalat"/>
        </w:rPr>
        <w:t>.</w:t>
      </w:r>
      <w:r w:rsidR="00807FD0" w:rsidRPr="00E0696C">
        <w:rPr>
          <w:rFonts w:ascii="GHEA Grapalat" w:hAnsi="GHEA Grapalat"/>
        </w:rPr>
        <w:t>1</w:t>
      </w:r>
      <w:r>
        <w:rPr>
          <w:rFonts w:ascii="GHEA Grapalat" w:hAnsi="GHEA Grapalat"/>
        </w:rPr>
        <w:t>8</w:t>
      </w:r>
      <w:r w:rsidR="007854B2" w:rsidRPr="00E0696C">
        <w:rPr>
          <w:rFonts w:ascii="GHEA Grapalat" w:hAnsi="GHEA Grapalat"/>
        </w:rPr>
        <w:t xml:space="preserve"> </w:t>
      </w:r>
      <w:r w:rsidR="00A150A9" w:rsidRPr="009044F1">
        <w:rPr>
          <w:rFonts w:ascii="GHEA Grapalat" w:hAnsi="GHEA Grapalat"/>
        </w:rPr>
        <w:t>части 1 настоящего Приглашения.</w:t>
      </w:r>
    </w:p>
    <w:p w14:paraId="30A8116C" w14:textId="71593946" w:rsidR="00583092" w:rsidRPr="009044F1" w:rsidRDefault="002A68E9" w:rsidP="00B46D58">
      <w:pPr>
        <w:pStyle w:val="BodyTextIndent2"/>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7.19</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AB1194D"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7247A3C" w14:textId="16EC5301" w:rsidR="00583092" w:rsidRPr="00374F4A" w:rsidRDefault="002A68E9" w:rsidP="00B46D58">
      <w:pPr>
        <w:pStyle w:val="BodyTextIndent2"/>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7.20</w:t>
      </w:r>
      <w:r w:rsidR="00A150A9" w:rsidRPr="009044F1">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 xml:space="preserve">С целью применения пункта </w:t>
      </w:r>
      <w:r>
        <w:rPr>
          <w:rFonts w:ascii="GHEA Grapalat" w:hAnsi="GHEA Grapalat"/>
          <w:sz w:val="24"/>
          <w:szCs w:val="24"/>
        </w:rPr>
        <w:t>7.19</w:t>
      </w:r>
      <w:r w:rsidR="00A150A9"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00A150A9" w:rsidRPr="009044F1">
        <w:rPr>
          <w:rFonts w:ascii="GHEA Grapalat" w:hAnsi="GHEA Grapalat"/>
          <w:sz w:val="24"/>
          <w:szCs w:val="24"/>
        </w:rPr>
        <w:t>внеочередное заседание комиссии.</w:t>
      </w:r>
    </w:p>
    <w:p w14:paraId="0D7232C8" w14:textId="19127EF7" w:rsidR="00E45ACA" w:rsidRPr="000811C1" w:rsidRDefault="002A68E9"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7.21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14:paraId="7112D41B" w14:textId="4A573523" w:rsidR="00583092" w:rsidRDefault="002A68E9" w:rsidP="00B46D58">
      <w:pPr>
        <w:pStyle w:val="BodyTextIndent2"/>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7.22</w:t>
      </w:r>
      <w:r w:rsidR="00BA2853" w:rsidRPr="00BA2853">
        <w:rPr>
          <w:rFonts w:ascii="GHEA Grapalat" w:hAnsi="GHEA Grapalat"/>
          <w:sz w:val="24"/>
          <w:szCs w:val="24"/>
        </w:rPr>
        <w:t>.</w:t>
      </w:r>
      <w:r w:rsidR="00735C9B">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600B83" w14:textId="69CAA62E"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2A68E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51A69C98"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7FD264BB"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56F6141"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CF2D640"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6B1234B5" w14:textId="6B1FF5DC" w:rsidR="000313A6" w:rsidRPr="009044F1" w:rsidRDefault="002A68E9" w:rsidP="00B46D58">
      <w:pPr>
        <w:widowControl w:val="0"/>
        <w:spacing w:after="160"/>
        <w:jc w:val="center"/>
        <w:rPr>
          <w:rFonts w:ascii="GHEA Grapalat" w:hAnsi="GHEA Grapalat" w:cs="Arial"/>
          <w:b/>
          <w:iCs/>
        </w:rPr>
      </w:pPr>
      <w:r>
        <w:rPr>
          <w:rFonts w:ascii="GHEA Grapalat" w:hAnsi="GHEA Grapalat"/>
          <w:b/>
        </w:rPr>
        <w:t>8</w:t>
      </w:r>
      <w:r w:rsidR="00AA0AD8" w:rsidRPr="009044F1">
        <w:rPr>
          <w:rFonts w:ascii="GHEA Grapalat" w:hAnsi="GHEA Grapalat"/>
          <w:b/>
        </w:rPr>
        <w:t xml:space="preserve">. ЗАКЛЮЧЕНИЕ ДОГОВОРА </w:t>
      </w:r>
    </w:p>
    <w:p w14:paraId="347CED54" w14:textId="4A56CBEC" w:rsidR="00096865" w:rsidRPr="009044F1" w:rsidRDefault="002A68E9"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7A986CF" w14:textId="237C4C8B" w:rsidR="00EB6E54" w:rsidRPr="009044F1" w:rsidRDefault="002A68E9"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5F0A8F">
        <w:rPr>
          <w:rFonts w:ascii="GHEA Grapalat" w:hAnsi="GHEA Grapalat"/>
        </w:rPr>
        <w:t>На</w:t>
      </w:r>
      <w:r w:rsidR="00AA0AD8" w:rsidRPr="009044F1">
        <w:rPr>
          <w:rFonts w:ascii="GHEA Grapalat" w:hAnsi="GHEA Grapalat"/>
        </w:rPr>
        <w:t xml:space="preserve"> чет</w:t>
      </w:r>
      <w:r w:rsidR="005F0A8F">
        <w:rPr>
          <w:rFonts w:ascii="GHEA Grapalat" w:hAnsi="GHEA Grapalat"/>
        </w:rPr>
        <w:t>вертый</w:t>
      </w:r>
      <w:r w:rsidR="00AA0AD8" w:rsidRPr="009044F1">
        <w:rPr>
          <w:rFonts w:ascii="GHEA Grapalat" w:hAnsi="GHEA Grapalat"/>
        </w:rPr>
        <w:t xml:space="preserve"> рабочи</w:t>
      </w:r>
      <w:r w:rsidR="005F0A8F">
        <w:rPr>
          <w:rFonts w:ascii="GHEA Grapalat" w:hAnsi="GHEA Grapalat"/>
        </w:rPr>
        <w:t>й</w:t>
      </w:r>
      <w:r w:rsidR="00AA0AD8" w:rsidRPr="009044F1">
        <w:rPr>
          <w:rFonts w:ascii="GHEA Grapalat" w:hAnsi="GHEA Grapalat"/>
        </w:rPr>
        <w:t xml:space="preserve"> д</w:t>
      </w:r>
      <w:r w:rsidR="005F0A8F">
        <w:rPr>
          <w:rFonts w:ascii="GHEA Grapalat" w:hAnsi="GHEA Grapalat"/>
        </w:rPr>
        <w:t>е</w:t>
      </w:r>
      <w:r w:rsidR="00AA0AD8" w:rsidRPr="009044F1">
        <w:rPr>
          <w:rFonts w:ascii="GHEA Grapalat" w:hAnsi="GHEA Grapalat"/>
        </w:rPr>
        <w:t>н</w:t>
      </w:r>
      <w:r w:rsidR="005F0A8F">
        <w:rPr>
          <w:rFonts w:ascii="GHEA Grapalat" w:hAnsi="GHEA Grapalat"/>
        </w:rPr>
        <w:t>ь</w:t>
      </w:r>
      <w:r w:rsidR="00AA0AD8" w:rsidRPr="009044F1">
        <w:rPr>
          <w:rFonts w:ascii="GHEA Grapalat" w:hAnsi="GHEA Grapalat"/>
        </w:rPr>
        <w:t>, следующи</w:t>
      </w:r>
      <w:r w:rsidR="005F0A8F">
        <w:rPr>
          <w:rFonts w:ascii="GHEA Grapalat" w:hAnsi="GHEA Grapalat"/>
        </w:rPr>
        <w:t>й</w:t>
      </w:r>
      <w:r w:rsidR="00AA0AD8" w:rsidRPr="009044F1">
        <w:rPr>
          <w:rFonts w:ascii="GHEA Grapalat" w:hAnsi="GHEA Grapalat"/>
        </w:rPr>
        <w:t xml:space="preserve"> за окончанием периода ожидания, установленного пунктом </w:t>
      </w:r>
      <w:r>
        <w:rPr>
          <w:rFonts w:ascii="GHEA Grapalat" w:hAnsi="GHEA Grapalat"/>
        </w:rPr>
        <w:t>7</w:t>
      </w:r>
      <w:r w:rsidR="00AA0AD8" w:rsidRPr="009044F1">
        <w:rPr>
          <w:rFonts w:ascii="GHEA Grapalat" w:hAnsi="GHEA Grapalat"/>
        </w:rPr>
        <w:t>.</w:t>
      </w:r>
      <w:r w:rsidR="00DA3F9C">
        <w:rPr>
          <w:rFonts w:ascii="GHEA Grapalat" w:hAnsi="GHEA Grapalat"/>
        </w:rPr>
        <w:t>2</w:t>
      </w:r>
      <w:r>
        <w:rPr>
          <w:rFonts w:ascii="GHEA Grapalat" w:hAnsi="GHEA Grapalat"/>
        </w:rPr>
        <w:t>2</w:t>
      </w:r>
      <w:r w:rsidR="00AA0AD8"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00AA0AD8" w:rsidRPr="009044F1">
        <w:rPr>
          <w:rFonts w:ascii="GHEA Grapalat" w:hAnsi="GHEA Grapalat"/>
        </w:rPr>
        <w:t xml:space="preserve"> рабочий день, следующий за днем окончания периода ожидания, установленного пунктом </w:t>
      </w:r>
      <w:r>
        <w:rPr>
          <w:rFonts w:ascii="GHEA Grapalat" w:hAnsi="GHEA Grapalat"/>
        </w:rPr>
        <w:t>7,22</w:t>
      </w:r>
      <w:r w:rsidR="00876543">
        <w:rPr>
          <w:rFonts w:ascii="GHEA Grapalat" w:hAnsi="GHEA Grapalat"/>
        </w:rPr>
        <w:t xml:space="preserve"> </w:t>
      </w:r>
      <w:r w:rsidR="00AA0AD8" w:rsidRPr="009044F1">
        <w:rPr>
          <w:rFonts w:ascii="GHEA Grapalat" w:hAnsi="GHEA Grapalat"/>
        </w:rPr>
        <w:t>части 1 настоящего Приглашения.</w:t>
      </w:r>
    </w:p>
    <w:p w14:paraId="7DA57E20" w14:textId="12DF31FF" w:rsidR="00F23A51" w:rsidRPr="009044F1" w:rsidRDefault="002A68E9"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00AA0AD8" w:rsidRPr="009044F1">
        <w:rPr>
          <w:rFonts w:ascii="GHEA Grapalat" w:hAnsi="GHEA Grapalat"/>
        </w:rPr>
        <w:t xml:space="preserve">предоставляет отобранному </w:t>
      </w:r>
      <w:r w:rsidR="00AA0AD8" w:rsidRPr="009044F1">
        <w:rPr>
          <w:rFonts w:ascii="GHEA Grapalat" w:hAnsi="GHEA Grapalat"/>
        </w:rPr>
        <w:lastRenderedPageBreak/>
        <w:t xml:space="preserve">участнику предложение о заключении договора и проект заключаемого договора. </w:t>
      </w:r>
    </w:p>
    <w:p w14:paraId="50E4840A" w14:textId="3240CA83" w:rsidR="00B06EC9" w:rsidRDefault="002A68E9" w:rsidP="00B06EC9">
      <w:pPr>
        <w:widowControl w:val="0"/>
        <w:tabs>
          <w:tab w:val="left" w:pos="1134"/>
        </w:tabs>
        <w:spacing w:after="160"/>
        <w:ind w:firstLine="567"/>
        <w:jc w:val="both"/>
        <w:rPr>
          <w:rFonts w:ascii="GHEA Grapalat" w:hAnsi="GHEA Grapalat"/>
          <w:color w:val="000000" w:themeColor="text1"/>
        </w:rPr>
      </w:pPr>
      <w:r>
        <w:rPr>
          <w:rFonts w:ascii="GHEA Grapalat" w:hAnsi="GHEA Grapalat"/>
        </w:rPr>
        <w:t>8</w:t>
      </w:r>
      <w:r w:rsidR="00AA0AD8" w:rsidRPr="009044F1">
        <w:rPr>
          <w:rFonts w:ascii="GHEA Grapalat" w:hAnsi="GHEA Grapalat"/>
        </w:rPr>
        <w:t>.</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пунктом </w:t>
      </w:r>
      <w:r>
        <w:rPr>
          <w:rFonts w:ascii="GHEA Grapalat" w:hAnsi="GHEA Grapalat"/>
        </w:rPr>
        <w:t>9</w:t>
      </w:r>
      <w:r w:rsidR="00B06EC9" w:rsidRPr="00C61190">
        <w:rPr>
          <w:rFonts w:ascii="GHEA Grapalat" w:hAnsi="GHEA Grapalat"/>
        </w:rPr>
        <w:t>.1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681C1F">
        <w:rPr>
          <w:rFonts w:ascii="GHEA Grapalat" w:hAnsi="GHEA Grapalat"/>
          <w:color w:val="000000" w:themeColor="text1"/>
        </w:rPr>
        <w:t>то он лишается права подписания договора.</w:t>
      </w:r>
    </w:p>
    <w:p w14:paraId="69AA5B8E"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7875451" w14:textId="29A91CC8" w:rsidR="00D612BC" w:rsidRDefault="002A68E9" w:rsidP="00B46D58">
      <w:pPr>
        <w:pStyle w:val="BodyTextIndent"/>
        <w:widowControl w:val="0"/>
        <w:tabs>
          <w:tab w:val="left" w:pos="1134"/>
        </w:tabs>
        <w:spacing w:after="160" w:line="240" w:lineRule="auto"/>
        <w:ind w:firstLine="567"/>
        <w:rPr>
          <w:rFonts w:ascii="GHEA Grapalat" w:hAnsi="GHEA Grapalat"/>
          <w:spacing w:val="-8"/>
          <w:sz w:val="24"/>
          <w:szCs w:val="24"/>
        </w:rPr>
      </w:pPr>
      <w:r>
        <w:rPr>
          <w:rFonts w:ascii="GHEA Grapalat" w:hAnsi="GHEA Grapalat"/>
          <w:i w:val="0"/>
          <w:sz w:val="24"/>
          <w:szCs w:val="24"/>
        </w:rPr>
        <w:t>8</w:t>
      </w:r>
      <w:r w:rsidR="00AA0AD8" w:rsidRPr="009044F1">
        <w:rPr>
          <w:rFonts w:ascii="GHEA Grapalat" w:hAnsi="GHEA Grapalat"/>
          <w:i w:val="0"/>
          <w:sz w:val="24"/>
          <w:szCs w:val="24"/>
        </w:rPr>
        <w:t>.</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 xml:space="preserve">До истечения срока, предусмотренного пунктом </w:t>
      </w:r>
      <w:r>
        <w:rPr>
          <w:rFonts w:ascii="GHEA Grapalat" w:hAnsi="GHEA Grapalat"/>
          <w:i w:val="0"/>
          <w:sz w:val="24"/>
          <w:szCs w:val="24"/>
        </w:rPr>
        <w:t>8</w:t>
      </w:r>
      <w:r w:rsidR="00AA0AD8" w:rsidRPr="009044F1">
        <w:rPr>
          <w:rFonts w:ascii="GHEA Grapalat" w:hAnsi="GHEA Grapalat"/>
          <w:i w:val="0"/>
          <w:sz w:val="24"/>
          <w:szCs w:val="24"/>
        </w:rPr>
        <w:t>.</w:t>
      </w:r>
      <w:r w:rsidR="005729B9" w:rsidRPr="005729B9">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00AA0AD8" w:rsidRPr="009044F1">
        <w:rPr>
          <w:rFonts w:ascii="GHEA Grapalat" w:hAnsi="GHEA Grapalat"/>
          <w:i w:val="0"/>
          <w:sz w:val="24"/>
          <w:szCs w:val="24"/>
        </w:rPr>
        <w:t>цены, предложенной отобранным участником.</w:t>
      </w:r>
      <w:r w:rsidR="00AA0AD8" w:rsidRPr="009044F1">
        <w:rPr>
          <w:rFonts w:ascii="GHEA Grapalat" w:hAnsi="GHEA Grapalat"/>
          <w:spacing w:val="-8"/>
          <w:sz w:val="24"/>
          <w:szCs w:val="24"/>
        </w:rPr>
        <w:t xml:space="preserve"> </w:t>
      </w:r>
    </w:p>
    <w:p w14:paraId="2DBA7953" w14:textId="3E19C036" w:rsidR="00096865" w:rsidRPr="00925DE0" w:rsidRDefault="002A68E9" w:rsidP="009D34F8">
      <w:pPr>
        <w:jc w:val="center"/>
        <w:rPr>
          <w:rFonts w:ascii="GHEA Grapalat" w:hAnsi="GHEA Grapalat"/>
          <w:b/>
        </w:rPr>
      </w:pPr>
      <w:r>
        <w:rPr>
          <w:rFonts w:ascii="GHEA Grapalat" w:hAnsi="GHEA Grapalat"/>
          <w:b/>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701CE515" w14:textId="77777777" w:rsidR="00121376" w:rsidRDefault="009D34F8" w:rsidP="00121376">
      <w:pPr>
        <w:widowControl w:val="0"/>
        <w:tabs>
          <w:tab w:val="left" w:pos="1276"/>
        </w:tabs>
        <w:spacing w:after="160"/>
        <w:ind w:firstLine="567"/>
        <w:jc w:val="both"/>
        <w:rPr>
          <w:rFonts w:ascii="GHEA Grapalat" w:hAnsi="GHEA Grapalat"/>
          <w:color w:val="000000" w:themeColor="text1"/>
        </w:rPr>
      </w:pPr>
      <w:r>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p>
    <w:p w14:paraId="4E1D584F" w14:textId="77777777" w:rsidR="00121376" w:rsidRDefault="009D34F8" w:rsidP="00CD2651">
      <w:pPr>
        <w:widowControl w:val="0"/>
        <w:tabs>
          <w:tab w:val="left" w:pos="1276"/>
        </w:tabs>
        <w:spacing w:after="160"/>
        <w:ind w:firstLine="567"/>
        <w:jc w:val="both"/>
        <w:rPr>
          <w:rFonts w:ascii="GHEA Grapalat" w:hAnsi="GHEA Grapalat"/>
        </w:rPr>
      </w:pPr>
      <w:r>
        <w:rPr>
          <w:rFonts w:ascii="GHEA Grapalat" w:hAnsi="GHEA Grapalat"/>
        </w:rPr>
        <w:t>9</w:t>
      </w:r>
      <w:r w:rsidR="00A6609C" w:rsidRPr="008D2394">
        <w:rPr>
          <w:rFonts w:ascii="GHEA Grapalat" w:hAnsi="GHEA Grapalat"/>
        </w:rPr>
        <w:t xml:space="preserve">.2 </w:t>
      </w:r>
      <w:r w:rsidR="008C5F2A" w:rsidRPr="008D2394">
        <w:rPr>
          <w:rFonts w:ascii="GHEA Grapalat" w:hAnsi="GHEA Grapalat"/>
        </w:rPr>
        <w:t>Размер обеспечения квалификации равен</w:t>
      </w:r>
      <w:r>
        <w:rPr>
          <w:rFonts w:ascii="GHEA Grapalat" w:hAnsi="GHEA Grapalat"/>
        </w:rPr>
        <w:t xml:space="preserve"> 15 /</w:t>
      </w:r>
      <w:r w:rsidR="00427585">
        <w:rPr>
          <w:rFonts w:ascii="GHEA Grapalat" w:hAnsi="GHEA Grapalat"/>
        </w:rPr>
        <w:t>п</w:t>
      </w:r>
      <w:r w:rsidR="003F591C">
        <w:rPr>
          <w:rFonts w:ascii="GHEA Grapalat" w:hAnsi="GHEA Grapalat"/>
        </w:rPr>
        <w:t>я</w:t>
      </w:r>
      <w:r w:rsidR="00427585">
        <w:rPr>
          <w:rFonts w:ascii="GHEA Grapalat" w:hAnsi="GHEA Grapalat"/>
        </w:rPr>
        <w:t>тнадцати</w:t>
      </w:r>
      <w:r>
        <w:rPr>
          <w:rFonts w:ascii="GHEA Grapalat" w:hAnsi="GHEA Grapalat"/>
        </w:rPr>
        <w:t>/</w:t>
      </w:r>
      <w:r w:rsidR="00427585">
        <w:rPr>
          <w:rFonts w:ascii="GHEA Grapalat" w:hAnsi="GHEA Grapalat"/>
        </w:rPr>
        <w:t xml:space="preserve">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121376">
        <w:rPr>
          <w:rFonts w:ascii="GHEA Grapalat" w:hAnsi="GHEA Grapalat"/>
        </w:rPr>
        <w:t xml:space="preserve">. </w:t>
      </w:r>
      <w:r w:rsidR="0085658A" w:rsidRPr="008D2394">
        <w:rPr>
          <w:rFonts w:ascii="GHEA Grapalat" w:hAnsi="GHEA Grapalat"/>
        </w:rPr>
        <w:t xml:space="preserve">Причем  обеспечение должно быть действительным как минимум  включительно до </w:t>
      </w:r>
      <w:r w:rsidR="0085658A">
        <w:rPr>
          <w:rFonts w:ascii="GHEA Grapalat" w:hAnsi="GHEA Grapalat"/>
        </w:rPr>
        <w:t>20</w:t>
      </w:r>
      <w:r w:rsidR="0085658A"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p>
    <w:p w14:paraId="47F30113" w14:textId="5700A095"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507D228C"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6BA33D3B" w14:textId="51816B86" w:rsidR="00CD2651" w:rsidRDefault="00121376" w:rsidP="00CD2651">
      <w:pPr>
        <w:widowControl w:val="0"/>
        <w:tabs>
          <w:tab w:val="left" w:pos="1276"/>
        </w:tabs>
        <w:spacing w:after="160"/>
        <w:ind w:firstLine="567"/>
        <w:jc w:val="both"/>
        <w:rPr>
          <w:rFonts w:ascii="GHEA Grapalat" w:hAnsi="GHEA Grapalat"/>
        </w:rPr>
      </w:pPr>
      <w:r>
        <w:rPr>
          <w:rFonts w:ascii="GHEA Grapalat" w:hAnsi="GHEA Grapalat"/>
        </w:rPr>
        <w:t>П</w:t>
      </w:r>
      <w:r w:rsidR="00CD2651" w:rsidRPr="00707948">
        <w:rPr>
          <w:rFonts w:ascii="GHEA Grapalat" w:hAnsi="GHEA Grapalat"/>
        </w:rPr>
        <w:t xml:space="preserve">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00CD2651" w:rsidRPr="00707948">
        <w:rPr>
          <w:rFonts w:ascii="GHEA Grapalat" w:hAnsi="GHEA Grapalat"/>
        </w:rPr>
        <w:t>.</w:t>
      </w:r>
    </w:p>
    <w:p w14:paraId="771992C1" w14:textId="161A1304"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4.1.</w:t>
      </w:r>
    </w:p>
    <w:p w14:paraId="2B1FFE69"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w:t>
      </w:r>
      <w:r w:rsidRPr="0014372B">
        <w:rPr>
          <w:rFonts w:ascii="GHEA Grapalat" w:hAnsi="GHEA Grapalat" w:cs="Sylfaen"/>
          <w:lang w:val="hy-AM"/>
        </w:rPr>
        <w:lastRenderedPageBreak/>
        <w:t>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56FC536"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2BED4B89" w14:textId="0E333E00" w:rsidR="00366C4E" w:rsidRPr="00853D2D" w:rsidRDefault="00121376" w:rsidP="00B46D58">
      <w:pPr>
        <w:widowControl w:val="0"/>
        <w:tabs>
          <w:tab w:val="left" w:pos="1276"/>
        </w:tabs>
        <w:spacing w:after="160"/>
        <w:ind w:firstLine="567"/>
        <w:jc w:val="both"/>
        <w:rPr>
          <w:rFonts w:ascii="GHEA Grapalat" w:hAnsi="GHEA Grapalat"/>
        </w:rPr>
      </w:pPr>
      <w:r>
        <w:rPr>
          <w:rFonts w:ascii="GHEA Grapalat" w:hAnsi="GHEA Grapalat"/>
        </w:rPr>
        <w:t>9</w:t>
      </w:r>
      <w:r w:rsidR="00030D40" w:rsidRPr="00853D2D">
        <w:rPr>
          <w:rFonts w:ascii="GHEA Grapalat" w:hAnsi="GHEA Grapalat"/>
        </w:rPr>
        <w:t>.</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00030D40"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30D40"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Pr="00121376">
        <w:rPr>
          <w:rFonts w:ascii="GHEA Grapalat" w:hAnsi="GHEA Grapalat"/>
        </w:rPr>
        <w:t xml:space="preserve">"в одностороннем порядке утвержденного заявления-в виде неустойки (приложение 5.1) или наличных денег” </w:t>
      </w:r>
      <w:r>
        <w:rPr>
          <w:rFonts w:ascii="GHEA Grapalat" w:hAnsi="GHEA Grapalat"/>
        </w:rPr>
        <w:t>.</w:t>
      </w:r>
    </w:p>
    <w:p w14:paraId="0B4E29E2"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0A98B4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35039BF" w14:textId="72380A7D" w:rsidR="00D32092" w:rsidRPr="00121376" w:rsidRDefault="00121376" w:rsidP="00B46D58">
      <w:pPr>
        <w:widowControl w:val="0"/>
        <w:tabs>
          <w:tab w:val="left" w:pos="1276"/>
        </w:tabs>
        <w:spacing w:after="160"/>
        <w:ind w:firstLine="567"/>
        <w:jc w:val="both"/>
        <w:rPr>
          <w:rFonts w:ascii="GHEA Grapalat" w:hAnsi="GHEA Grapalat" w:cs="Sylfaen"/>
          <w:b/>
          <w:bCs/>
        </w:rPr>
      </w:pPr>
      <w:r w:rsidRPr="00121376">
        <w:rPr>
          <w:rFonts w:ascii="GHEA Grapalat" w:hAnsi="GHEA Grapalat"/>
          <w:b/>
          <w:bCs/>
        </w:rPr>
        <w:t>9</w:t>
      </w:r>
      <w:r w:rsidR="004A0321" w:rsidRPr="00121376">
        <w:rPr>
          <w:rFonts w:ascii="GHEA Grapalat" w:hAnsi="GHEA Grapalat"/>
          <w:b/>
          <w:bCs/>
        </w:rPr>
        <w:t>.4</w:t>
      </w:r>
      <w:r w:rsidR="00251CF9" w:rsidRPr="00121376">
        <w:rPr>
          <w:rFonts w:ascii="GHEA Grapalat" w:hAnsi="GHEA Grapalat"/>
          <w:b/>
          <w:bCs/>
        </w:rPr>
        <w:t xml:space="preserve"> </w:t>
      </w:r>
      <w:r w:rsidR="0076763C" w:rsidRPr="00121376">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21376">
        <w:rPr>
          <w:rFonts w:ascii="GHEA Grapalat" w:hAnsi="GHEA Grapalat"/>
          <w:b/>
          <w:bCs/>
        </w:rPr>
        <w:t>я квалификации и</w:t>
      </w:r>
      <w:r w:rsidR="0076763C" w:rsidRPr="00121376">
        <w:rPr>
          <w:rFonts w:ascii="GHEA Grapalat" w:hAnsi="GHEA Grapalat"/>
          <w:b/>
          <w:bCs/>
        </w:rPr>
        <w:t xml:space="preserve"> договора представля</w:t>
      </w:r>
      <w:r w:rsidR="00DE7753" w:rsidRPr="00121376">
        <w:rPr>
          <w:rFonts w:ascii="GHEA Grapalat" w:hAnsi="GHEA Grapalat"/>
          <w:b/>
          <w:bCs/>
        </w:rPr>
        <w:t>ю</w:t>
      </w:r>
      <w:r w:rsidR="0076763C" w:rsidRPr="00121376">
        <w:rPr>
          <w:rFonts w:ascii="GHEA Grapalat" w:hAnsi="GHEA Grapalat"/>
          <w:b/>
          <w:bCs/>
        </w:rPr>
        <w:t>тся</w:t>
      </w:r>
      <w:r w:rsidR="00180134" w:rsidRPr="00121376">
        <w:rPr>
          <w:rFonts w:ascii="GHEA Grapalat" w:hAnsi="GHEA Grapalat"/>
          <w:b/>
          <w:bCs/>
        </w:rPr>
        <w:t xml:space="preserve"> в виде заключенного в одностороннем порядке </w:t>
      </w:r>
      <w:r w:rsidR="00A9694C" w:rsidRPr="00121376">
        <w:rPr>
          <w:rFonts w:ascii="GHEA Grapalat" w:hAnsi="GHEA Grapalat"/>
          <w:b/>
          <w:bCs/>
        </w:rPr>
        <w:t>за</w:t>
      </w:r>
      <w:r w:rsidR="00180134" w:rsidRPr="00121376">
        <w:rPr>
          <w:rFonts w:ascii="GHEA Grapalat" w:hAnsi="GHEA Grapalat"/>
          <w:b/>
          <w:bCs/>
        </w:rPr>
        <w:t>явления - в виде неустойки или наличных денег</w:t>
      </w:r>
      <w:r w:rsidR="006D7219" w:rsidRPr="00121376">
        <w:rPr>
          <w:rFonts w:ascii="GHEA Grapalat" w:hAnsi="GHEA Grapalat"/>
          <w:b/>
          <w:bCs/>
        </w:rPr>
        <w:t>. Если на момент возникновения правомочия по заключению договора</w:t>
      </w:r>
      <w:r w:rsidR="00111EF8" w:rsidRPr="00121376">
        <w:rPr>
          <w:rFonts w:ascii="GHEA Grapalat" w:hAnsi="GHEA Grapalat"/>
          <w:b/>
          <w:bCs/>
        </w:rPr>
        <w:t xml:space="preserve"> </w:t>
      </w:r>
      <w:r w:rsidR="00D32092" w:rsidRPr="00121376">
        <w:rPr>
          <w:rFonts w:ascii="GHEA Grapalat" w:hAnsi="GHEA Grapalat" w:cs="Sylfaen"/>
          <w:b/>
          <w:bCs/>
        </w:rPr>
        <w:t xml:space="preserve">предусмотренные финансовые средства превышают </w:t>
      </w:r>
      <w:r w:rsidR="001D421C" w:rsidRPr="00121376">
        <w:rPr>
          <w:rFonts w:ascii="GHEA Grapalat" w:hAnsi="GHEA Grapalat" w:cs="Sylfaen"/>
          <w:b/>
          <w:bCs/>
        </w:rPr>
        <w:t>25</w:t>
      </w:r>
      <w:r w:rsidR="00D32092" w:rsidRPr="00121376">
        <w:rPr>
          <w:rFonts w:ascii="GHEA Grapalat" w:hAnsi="GHEA Grapalat" w:cs="Sylfaen"/>
          <w:b/>
          <w:bCs/>
        </w:rPr>
        <w:t xml:space="preserve"> млн. драмов, однако для полного выполнения договора и в дальнейшем требуются финансовые средства, то обеспечени</w:t>
      </w:r>
      <w:r w:rsidR="004C43A3" w:rsidRPr="00121376">
        <w:rPr>
          <w:rFonts w:ascii="GHEA Grapalat" w:hAnsi="GHEA Grapalat" w:cs="Sylfaen"/>
          <w:b/>
          <w:bCs/>
        </w:rPr>
        <w:t xml:space="preserve">я </w:t>
      </w:r>
      <w:r w:rsidR="00D32092" w:rsidRPr="00121376">
        <w:rPr>
          <w:rFonts w:ascii="GHEA Grapalat" w:hAnsi="GHEA Grapalat" w:cs="Sylfaen"/>
          <w:b/>
          <w:bCs/>
        </w:rPr>
        <w:t xml:space="preserve"> договора</w:t>
      </w:r>
      <w:r w:rsidR="004C43A3" w:rsidRPr="00121376">
        <w:rPr>
          <w:rFonts w:ascii="GHEA Grapalat" w:hAnsi="GHEA Grapalat" w:cs="Sylfaen"/>
          <w:b/>
          <w:bCs/>
        </w:rPr>
        <w:t xml:space="preserve"> и квалификации</w:t>
      </w:r>
      <w:r w:rsidR="00D32092" w:rsidRPr="00121376">
        <w:rPr>
          <w:rFonts w:ascii="GHEA Grapalat" w:hAnsi="GHEA Grapalat" w:cs="Sylfaen"/>
          <w:b/>
          <w:bCs/>
        </w:rPr>
        <w:t xml:space="preserve">, по части выделенных финансовых средств, представляется в виде </w:t>
      </w:r>
      <w:r w:rsidR="00A15EF7" w:rsidRPr="00121376">
        <w:rPr>
          <w:rFonts w:ascii="GHEA Grapalat" w:hAnsi="GHEA Grapalat" w:cs="Sylfaen"/>
          <w:b/>
          <w:bCs/>
        </w:rPr>
        <w:t xml:space="preserve">банковской </w:t>
      </w:r>
      <w:r w:rsidR="00D32092" w:rsidRPr="00121376">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121376">
        <w:rPr>
          <w:rFonts w:ascii="GHEA Grapalat" w:hAnsi="GHEA Grapalat" w:cs="Sylfaen"/>
          <w:b/>
          <w:bCs/>
        </w:rPr>
        <w:t>.</w:t>
      </w:r>
    </w:p>
    <w:p w14:paraId="382B8E33" w14:textId="5E2098D5"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00121376">
        <w:rPr>
          <w:rFonts w:ascii="GHEA Grapalat" w:hAnsi="GHEA Grapalat"/>
        </w:rPr>
        <w:t>9.5</w:t>
      </w:r>
      <w:r w:rsidRPr="0074650E">
        <w:rPr>
          <w:rFonts w:ascii="GHEA Grapalat" w:hAnsi="GHEA Grapalat"/>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E550253" w14:textId="77777777" w:rsidR="00DA751A" w:rsidRDefault="00DA751A" w:rsidP="002807DD">
      <w:pPr>
        <w:rPr>
          <w:rFonts w:ascii="GHEA Grapalat" w:hAnsi="GHEA Grapalat"/>
          <w:b/>
        </w:rPr>
      </w:pPr>
    </w:p>
    <w:p w14:paraId="0E46F7B5" w14:textId="7FBF3B01"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w:t>
      </w:r>
      <w:r w:rsidR="00121376">
        <w:rPr>
          <w:rFonts w:ascii="GHEA Grapalat" w:hAnsi="GHEA Grapalat"/>
          <w:b/>
        </w:rPr>
        <w:t>0</w:t>
      </w:r>
      <w:r w:rsidR="008D5016" w:rsidRPr="009044F1">
        <w:rPr>
          <w:rFonts w:ascii="GHEA Grapalat" w:hAnsi="GHEA Grapalat"/>
          <w:b/>
        </w:rPr>
        <w:t>. ОБЪЯВЛЕНИЕ ПРОЦЕДУРЫ НЕСОСТОЯВШЕЙСЯ</w:t>
      </w:r>
    </w:p>
    <w:p w14:paraId="53998E27" w14:textId="77777777" w:rsidR="002807DD" w:rsidRPr="009044F1" w:rsidRDefault="002807DD" w:rsidP="002807DD">
      <w:pPr>
        <w:rPr>
          <w:rFonts w:ascii="GHEA Grapalat" w:hAnsi="GHEA Grapalat" w:cs="Arial"/>
          <w:b/>
        </w:rPr>
      </w:pPr>
    </w:p>
    <w:p w14:paraId="44EF5F3C" w14:textId="614AA3FA"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121376">
        <w:rPr>
          <w:rFonts w:ascii="GHEA Grapalat" w:hAnsi="GHEA Grapalat"/>
        </w:rPr>
        <w:t>0</w:t>
      </w:r>
      <w:r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E255E4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A9FCA8C" w14:textId="02ECBD3A"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w:t>
      </w:r>
      <w:r w:rsidR="00121376">
        <w:rPr>
          <w:rFonts w:ascii="GHEA Grapalat" w:hAnsi="GHEA Grapalat"/>
        </w:rPr>
        <w:t xml:space="preserve"> </w:t>
      </w:r>
      <w:r w:rsidRPr="009044F1">
        <w:rPr>
          <w:rFonts w:ascii="GHEA Grapalat" w:hAnsi="GHEA Grapalat"/>
        </w:rPr>
        <w:t>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0F2A528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5ABB2B8"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6F41BDB" w14:textId="36F470D8"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121376">
        <w:rPr>
          <w:rFonts w:ascii="GHEA Grapalat" w:hAnsi="GHEA Grapalat"/>
        </w:rPr>
        <w:t>0</w:t>
      </w:r>
      <w:r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DDD6052" w14:textId="59FF7813"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1</w:t>
      </w:r>
      <w:r w:rsidR="00121376">
        <w:rPr>
          <w:rFonts w:ascii="GHEA Grapalat" w:hAnsi="GHEA Grapalat"/>
          <w:b/>
        </w:rPr>
        <w:t>1</w:t>
      </w:r>
      <w:r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0C519BC" w14:textId="11454EE6"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w:t>
      </w:r>
      <w:r w:rsidR="00121376">
        <w:rPr>
          <w:rFonts w:ascii="GHEA Grapalat" w:hAnsi="GHEA Grapalat"/>
        </w:rPr>
        <w:t>1</w:t>
      </w:r>
      <w:r w:rsidRPr="00216702">
        <w:rPr>
          <w:rFonts w:ascii="GHEA Grapalat" w:hAnsi="GHEA Grapalat"/>
        </w:rPr>
        <w:t xml:space="preserve">.1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4790302"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1754907" w14:textId="6681CDDD"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1</w:t>
      </w:r>
      <w:r w:rsidR="00121376">
        <w:rPr>
          <w:rFonts w:ascii="GHEA Grapalat" w:hAnsi="GHEA Grapalat"/>
        </w:rPr>
        <w:t>1</w:t>
      </w:r>
      <w:r w:rsidRPr="00D57ABB">
        <w:rPr>
          <w:rFonts w:ascii="GHEA Grapalat" w:hAnsi="GHEA Grapalat"/>
        </w:rPr>
        <w:t xml:space="preserve">.2.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6B7F818F" w14:textId="11F43D7F"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w:t>
      </w:r>
      <w:r w:rsidR="00121376">
        <w:rPr>
          <w:rFonts w:ascii="GHEA Grapalat" w:hAnsi="GHEA Grapalat"/>
        </w:rPr>
        <w:t>1</w:t>
      </w:r>
      <w:r w:rsidRPr="00420747">
        <w:rPr>
          <w:rFonts w:ascii="GHEA Grapalat" w:hAnsi="GHEA Grapalat"/>
        </w:rPr>
        <w:t>.3.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59A39FF" w14:textId="1A42754D" w:rsidR="00167353" w:rsidRPr="00996C18" w:rsidRDefault="00167353" w:rsidP="00167353">
      <w:pPr>
        <w:widowControl w:val="0"/>
        <w:ind w:firstLine="567"/>
        <w:jc w:val="both"/>
        <w:rPr>
          <w:rFonts w:ascii="GHEA Grapalat" w:hAnsi="GHEA Grapalat"/>
        </w:rPr>
      </w:pPr>
      <w:r w:rsidRPr="000B56C9">
        <w:rPr>
          <w:rFonts w:ascii="GHEA Grapalat" w:hAnsi="GHEA Grapalat"/>
        </w:rPr>
        <w:t>1</w:t>
      </w:r>
      <w:r w:rsidR="00121376">
        <w:rPr>
          <w:rFonts w:ascii="GHEA Grapalat" w:hAnsi="GHEA Grapalat"/>
        </w:rPr>
        <w:t>1</w:t>
      </w:r>
      <w:r w:rsidRPr="000B56C9">
        <w:rPr>
          <w:rFonts w:ascii="GHEA Grapalat" w:hAnsi="GHEA Grapalat"/>
        </w:rPr>
        <w:t>.4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8AFA69B" w14:textId="08AB0F5F"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5976046" w14:textId="3CF14B6A"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.6. Суд решает вопрос о принятии искового заявления к производству в трехдневный срок после его подачи</w:t>
      </w:r>
      <w:r>
        <w:rPr>
          <w:rFonts w:ascii="GHEA Grapalat" w:hAnsi="GHEA Grapalat"/>
        </w:rPr>
        <w:t>.</w:t>
      </w:r>
    </w:p>
    <w:p w14:paraId="7B5540B5" w14:textId="27C02F83"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 xml:space="preserve">.7.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0A05372" w14:textId="6F513FD3" w:rsidR="00167353" w:rsidRPr="00570BBD" w:rsidRDefault="00167353" w:rsidP="00121376">
      <w:pPr>
        <w:ind w:firstLine="426"/>
        <w:jc w:val="both"/>
        <w:rPr>
          <w:rFonts w:ascii="GHEA Grapalat" w:hAnsi="GHEA Grapalat"/>
          <w:lang w:val="hy-AM"/>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1AE0145"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B73B17F" w14:textId="6DD6A534" w:rsidR="00167353" w:rsidRDefault="00121376" w:rsidP="00121376">
      <w:pPr>
        <w:ind w:firstLine="426"/>
        <w:jc w:val="both"/>
        <w:rPr>
          <w:rFonts w:ascii="GHEA Grapalat" w:hAnsi="GHEA Grapalat"/>
          <w:lang w:val="hy-AM"/>
        </w:rPr>
      </w:pPr>
      <w:r>
        <w:rPr>
          <w:rFonts w:ascii="GHEA Grapalat" w:hAnsi="GHEA Grapalat"/>
        </w:rPr>
        <w:t>11</w:t>
      </w:r>
      <w:r w:rsidR="00167353" w:rsidRPr="00570BBD">
        <w:rPr>
          <w:rFonts w:ascii="GHEA Grapalat" w:hAnsi="GHEA Grapalat"/>
        </w:rPr>
        <w:t xml:space="preserve">.9. </w:t>
      </w:r>
      <w:r w:rsidR="00167353"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167353">
        <w:rPr>
          <w:rFonts w:ascii="GHEA Grapalat" w:hAnsi="GHEA Grapalat"/>
          <w:lang w:val="hy-AM"/>
        </w:rPr>
        <w:t>.</w:t>
      </w:r>
    </w:p>
    <w:p w14:paraId="606D31AC" w14:textId="508A7D9E" w:rsidR="00167353" w:rsidRPr="00570BBD" w:rsidRDefault="00167353" w:rsidP="00121376">
      <w:pPr>
        <w:ind w:firstLine="567"/>
        <w:jc w:val="both"/>
        <w:rPr>
          <w:rFonts w:ascii="GHEA Grapalat" w:hAnsi="GHEA Grapalat"/>
          <w:lang w:val="hy-AM"/>
        </w:rPr>
      </w:pPr>
      <w:r w:rsidRPr="00570BBD">
        <w:rPr>
          <w:rFonts w:ascii="GHEA Grapalat" w:hAnsi="GHEA Grapalat"/>
        </w:rPr>
        <w:t>1</w:t>
      </w:r>
      <w:r w:rsidR="00121376">
        <w:rPr>
          <w:rFonts w:ascii="GHEA Grapalat" w:hAnsi="GHEA Grapalat"/>
        </w:rPr>
        <w:t>1</w:t>
      </w:r>
      <w:r w:rsidRPr="00570BBD">
        <w:rPr>
          <w:rFonts w:ascii="GHEA Grapalat" w:hAnsi="GHEA Grapalat"/>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81779D6" w14:textId="7DB7C03E" w:rsidR="00167353" w:rsidRPr="00570BBD" w:rsidRDefault="00121376" w:rsidP="00121376">
      <w:pPr>
        <w:ind w:firstLine="426"/>
        <w:jc w:val="both"/>
        <w:rPr>
          <w:rFonts w:ascii="GHEA Grapalat" w:hAnsi="GHEA Grapalat"/>
          <w:lang w:val="hy-AM"/>
        </w:rPr>
      </w:pPr>
      <w:r>
        <w:rPr>
          <w:rFonts w:ascii="GHEA Grapalat" w:hAnsi="GHEA Grapalat"/>
        </w:rPr>
        <w:t>11</w:t>
      </w:r>
      <w:r w:rsidR="00167353" w:rsidRPr="00570BBD">
        <w:rPr>
          <w:rFonts w:ascii="GHEA Grapalat" w:hAnsi="GHEA Grapalat"/>
        </w:rPr>
        <w:t xml:space="preserve">.11. </w:t>
      </w:r>
      <w:r w:rsidR="00167353"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sidR="00167353">
        <w:rPr>
          <w:rFonts w:ascii="GHEA Grapalat" w:hAnsi="GHEA Grapalat"/>
          <w:lang w:val="hy-AM"/>
        </w:rPr>
        <w:t>.</w:t>
      </w:r>
    </w:p>
    <w:p w14:paraId="17A9E53B" w14:textId="342EA7CD" w:rsidR="00167353" w:rsidRPr="00570BBD" w:rsidRDefault="00121376" w:rsidP="00121376">
      <w:pPr>
        <w:ind w:firstLine="426"/>
        <w:jc w:val="both"/>
        <w:rPr>
          <w:rFonts w:ascii="GHEA Grapalat" w:hAnsi="GHEA Grapalat"/>
        </w:rPr>
      </w:pPr>
      <w:r>
        <w:rPr>
          <w:rFonts w:ascii="GHEA Grapalat" w:hAnsi="GHEA Grapalat"/>
        </w:rPr>
        <w:t>11</w:t>
      </w:r>
      <w:r w:rsidR="00167353" w:rsidRPr="00570BBD">
        <w:rPr>
          <w:rFonts w:ascii="GHEA Grapalat" w:hAnsi="GHEA Grapalat"/>
        </w:rPr>
        <w:t xml:space="preserve">.12 </w:t>
      </w:r>
      <w:r w:rsidR="00167353">
        <w:rPr>
          <w:rFonts w:ascii="GHEA Grapalat" w:hAnsi="GHEA Grapalat"/>
        </w:rPr>
        <w:t>Л</w:t>
      </w:r>
      <w:r w:rsidR="00167353"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sidR="00167353">
        <w:rPr>
          <w:rFonts w:ascii="GHEA Grapalat" w:hAnsi="GHEA Grapalat"/>
        </w:rPr>
        <w:t>.</w:t>
      </w:r>
    </w:p>
    <w:p w14:paraId="6BCBBDC8" w14:textId="44B3FF2E" w:rsidR="00167353" w:rsidRDefault="00167353" w:rsidP="00121376">
      <w:pPr>
        <w:ind w:firstLine="426"/>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23C8816" w14:textId="75AAC94C"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73D7328" w14:textId="08D799D5"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B77A418" w14:textId="5C10A161"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7DF0009" w14:textId="34DF4295"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11158DF" w14:textId="450B027F"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18B49BD" w14:textId="07DAFA02" w:rsidR="00167353" w:rsidRPr="00570BBD" w:rsidRDefault="00167353" w:rsidP="00167353">
      <w:pPr>
        <w:jc w:val="both"/>
        <w:rPr>
          <w:rFonts w:ascii="GHEA Grapalat" w:hAnsi="GHEA Grapalat"/>
        </w:rPr>
      </w:pPr>
      <w:r w:rsidRPr="00570BBD">
        <w:rPr>
          <w:rFonts w:ascii="GHEA Grapalat" w:hAnsi="GHEA Grapalat"/>
        </w:rPr>
        <w:t>1</w:t>
      </w:r>
      <w:r w:rsidR="00121376">
        <w:rPr>
          <w:rFonts w:ascii="GHEA Grapalat" w:hAnsi="GHEA Grapalat"/>
        </w:rPr>
        <w:t>1</w:t>
      </w:r>
      <w:r w:rsidRPr="00570BBD">
        <w:rPr>
          <w:rFonts w:ascii="GHEA Grapalat" w:hAnsi="GHEA Grapalat"/>
        </w:rPr>
        <w:t>.19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98B29F" w14:textId="3B2805B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 xml:space="preserve">.20.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w:t>
      </w:r>
      <w:r w:rsidRPr="00570BBD">
        <w:rPr>
          <w:rFonts w:ascii="GHEA Grapalat" w:hAnsi="GHEA Grapalat"/>
        </w:rPr>
        <w:lastRenderedPageBreak/>
        <w:t xml:space="preserve">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8096B3B" w14:textId="2A868A1F"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 xml:space="preserve">.21.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C639EBC" w14:textId="32DC2162"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w:t>
      </w:r>
      <w:r w:rsidR="00121376">
        <w:rPr>
          <w:rFonts w:ascii="GHEA Grapalat" w:hAnsi="GHEA Grapalat"/>
        </w:rPr>
        <w:t>1</w:t>
      </w:r>
      <w:r w:rsidRPr="00570BBD">
        <w:rPr>
          <w:rFonts w:ascii="GHEA Grapalat" w:hAnsi="GHEA Grapalat"/>
        </w:rPr>
        <w:t xml:space="preserve">.22.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4CD6625"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6D456BB" w14:textId="1A460A24"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1</w:t>
      </w:r>
      <w:r w:rsidR="00121376">
        <w:rPr>
          <w:rFonts w:ascii="GHEA Grapalat" w:hAnsi="GHEA Grapalat"/>
        </w:rPr>
        <w:t>1</w:t>
      </w:r>
      <w:r w:rsidRPr="00570BBD">
        <w:rPr>
          <w:rFonts w:ascii="GHEA Grapalat" w:hAnsi="GHEA Grapalat"/>
        </w:rPr>
        <w:t xml:space="preserve">.23.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B10341A" w14:textId="77777777" w:rsidR="00167353" w:rsidRPr="009044F1" w:rsidRDefault="00167353" w:rsidP="00167353">
      <w:pPr>
        <w:widowControl w:val="0"/>
        <w:spacing w:after="160"/>
        <w:jc w:val="both"/>
        <w:rPr>
          <w:rFonts w:ascii="GHEA Grapalat" w:hAnsi="GHEA Grapalat" w:cs="Sylfaen"/>
          <w:b/>
        </w:rPr>
      </w:pPr>
    </w:p>
    <w:p w14:paraId="7C0E46C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4ABE4B82" w14:textId="77777777" w:rsidR="008842CE" w:rsidRPr="00374F4A" w:rsidRDefault="008842CE" w:rsidP="00B46D58">
      <w:pPr>
        <w:widowControl w:val="0"/>
        <w:spacing w:after="160"/>
        <w:jc w:val="center"/>
        <w:rPr>
          <w:rFonts w:ascii="GHEA Grapalat" w:hAnsi="GHEA Grapalat"/>
          <w:b/>
        </w:rPr>
      </w:pPr>
    </w:p>
    <w:p w14:paraId="0163A6F4" w14:textId="2194F9A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9400F">
        <w:rPr>
          <w:rFonts w:ascii="GHEA Grapalat" w:hAnsi="GHEA Grapalat"/>
          <w:b/>
        </w:rPr>
        <w:t>ЗАПРОС КОТИРОВОК</w:t>
      </w:r>
    </w:p>
    <w:p w14:paraId="67088141" w14:textId="77777777" w:rsidR="00096865" w:rsidRPr="009044F1" w:rsidRDefault="00096865" w:rsidP="00B46D58">
      <w:pPr>
        <w:widowControl w:val="0"/>
        <w:spacing w:after="160"/>
        <w:jc w:val="center"/>
        <w:rPr>
          <w:rFonts w:ascii="GHEA Grapalat" w:hAnsi="GHEA Grapalat"/>
        </w:rPr>
      </w:pPr>
    </w:p>
    <w:p w14:paraId="4C5397A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DEE667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DDED4C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895AA6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0B863ED" w14:textId="77777777" w:rsidR="00140A36" w:rsidRDefault="00140A36" w:rsidP="00B46D58">
      <w:pPr>
        <w:widowControl w:val="0"/>
        <w:spacing w:after="160"/>
        <w:jc w:val="center"/>
        <w:rPr>
          <w:rFonts w:ascii="GHEA Grapalat" w:hAnsi="GHEA Grapalat"/>
          <w:b/>
        </w:rPr>
      </w:pPr>
    </w:p>
    <w:p w14:paraId="4CDE61C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A58D6C0"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0D33289E"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EA9F6F5" w14:textId="77777777" w:rsidR="00096865" w:rsidRPr="00F55AAF" w:rsidRDefault="002D5CF0" w:rsidP="00B46D58">
      <w:pPr>
        <w:widowControl w:val="0"/>
        <w:tabs>
          <w:tab w:val="left" w:pos="1134"/>
        </w:tabs>
        <w:spacing w:after="160"/>
        <w:ind w:firstLine="567"/>
        <w:jc w:val="both"/>
        <w:rPr>
          <w:rFonts w:ascii="GHEA Grapalat" w:hAnsi="GHEA Grapalat"/>
          <w:b/>
          <w:bCs/>
        </w:rPr>
      </w:pPr>
      <w:r w:rsidRPr="00F55AAF">
        <w:rPr>
          <w:rFonts w:ascii="GHEA Grapalat" w:hAnsi="GHEA Grapalat"/>
          <w:b/>
          <w:bCs/>
        </w:rPr>
        <w:t>2.1</w:t>
      </w:r>
      <w:r w:rsidR="005114D0" w:rsidRPr="00F55AAF">
        <w:rPr>
          <w:rFonts w:ascii="GHEA Grapalat" w:hAnsi="GHEA Grapalat"/>
          <w:b/>
          <w:bCs/>
        </w:rPr>
        <w:t>.</w:t>
      </w:r>
      <w:r w:rsidR="009873F3" w:rsidRPr="00F55AAF">
        <w:rPr>
          <w:rFonts w:ascii="GHEA Grapalat" w:hAnsi="GHEA Grapalat"/>
          <w:b/>
          <w:bCs/>
        </w:rPr>
        <w:tab/>
      </w:r>
      <w:r w:rsidRPr="00F55AAF">
        <w:rPr>
          <w:rFonts w:ascii="GHEA Grapalat" w:hAnsi="GHEA Grapalat"/>
          <w:b/>
          <w:bCs/>
        </w:rPr>
        <w:t>заявление</w:t>
      </w:r>
      <w:r w:rsidR="00EB3C28" w:rsidRPr="00F55AAF">
        <w:rPr>
          <w:rFonts w:ascii="GHEA Grapalat" w:hAnsi="GHEA Grapalat"/>
          <w:b/>
          <w:bCs/>
        </w:rPr>
        <w:t>--</w:t>
      </w:r>
      <w:proofErr w:type="spellStart"/>
      <w:r w:rsidR="00EB3C28" w:rsidRPr="00F55AAF">
        <w:rPr>
          <w:rFonts w:ascii="GHEA Grapalat" w:hAnsi="GHEA Grapalat"/>
          <w:b/>
          <w:bCs/>
        </w:rPr>
        <w:t>объявлени</w:t>
      </w:r>
      <w:proofErr w:type="spellEnd"/>
      <w:r w:rsidR="00EB3C28" w:rsidRPr="00F55AAF">
        <w:rPr>
          <w:rFonts w:ascii="GHEA Grapalat" w:hAnsi="GHEA Grapalat"/>
          <w:b/>
          <w:bCs/>
          <w:lang w:val="en-US"/>
        </w:rPr>
        <w:t>e</w:t>
      </w:r>
      <w:r w:rsidR="00EB3C28" w:rsidRPr="00F55AAF">
        <w:rPr>
          <w:rFonts w:ascii="GHEA Grapalat" w:hAnsi="GHEA Grapalat"/>
          <w:b/>
          <w:bCs/>
        </w:rPr>
        <w:t xml:space="preserve"> </w:t>
      </w:r>
      <w:r w:rsidRPr="00F55AAF">
        <w:rPr>
          <w:rFonts w:ascii="GHEA Grapalat" w:hAnsi="GHEA Grapalat"/>
          <w:b/>
          <w:bCs/>
        </w:rPr>
        <w:t xml:space="preserve"> на участие в процедуре согласно Приложению №1;</w:t>
      </w:r>
    </w:p>
    <w:p w14:paraId="597412BB"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4FF88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14:paraId="2C688ABA" w14:textId="25FE946F" w:rsidR="00E67BA7" w:rsidRPr="00E267E5" w:rsidRDefault="00096865" w:rsidP="00B46D58">
      <w:pPr>
        <w:widowControl w:val="0"/>
        <w:tabs>
          <w:tab w:val="left" w:pos="1134"/>
        </w:tabs>
        <w:spacing w:after="160"/>
        <w:ind w:firstLine="567"/>
        <w:jc w:val="both"/>
        <w:rPr>
          <w:rFonts w:ascii="GHEA Grapalat" w:hAnsi="GHEA Grapalat"/>
        </w:rPr>
      </w:pPr>
      <w:r w:rsidRPr="00F55AAF">
        <w:rPr>
          <w:rFonts w:ascii="GHEA Grapalat" w:hAnsi="GHEA Grapalat"/>
          <w:b/>
          <w:bCs/>
        </w:rPr>
        <w:t>2.</w:t>
      </w:r>
      <w:r w:rsidR="00F55AAF" w:rsidRPr="00F55AAF">
        <w:rPr>
          <w:rFonts w:ascii="GHEA Grapalat" w:hAnsi="GHEA Grapalat"/>
          <w:b/>
          <w:bCs/>
        </w:rPr>
        <w:t>4</w:t>
      </w:r>
      <w:r w:rsidR="004413A5" w:rsidRPr="00F55AAF">
        <w:rPr>
          <w:rFonts w:ascii="GHEA Grapalat" w:hAnsi="GHEA Grapalat"/>
          <w:b/>
          <w:bCs/>
        </w:rPr>
        <w:t>.</w:t>
      </w:r>
      <w:r w:rsidR="00367A9A" w:rsidRPr="00F55AAF">
        <w:rPr>
          <w:rFonts w:ascii="GHEA Grapalat" w:hAnsi="GHEA Grapalat"/>
          <w:b/>
          <w:bCs/>
        </w:rPr>
        <w:tab/>
      </w:r>
      <w:r w:rsidRPr="00F55AAF">
        <w:rPr>
          <w:rFonts w:ascii="GHEA Grapalat" w:hAnsi="GHEA Grapalat"/>
          <w:b/>
          <w:bCs/>
        </w:rPr>
        <w:t>ценовое предложение согласно Приложению №</w:t>
      </w:r>
      <w:r w:rsidR="00385C27" w:rsidRPr="00F55AAF">
        <w:rPr>
          <w:rFonts w:ascii="GHEA Grapalat" w:hAnsi="GHEA Grapalat"/>
          <w:b/>
          <w:bCs/>
        </w:rPr>
        <w:t>2</w:t>
      </w:r>
      <w:r w:rsidR="00BC7BF7" w:rsidRPr="00F55AAF">
        <w:rPr>
          <w:rFonts w:ascii="GHEA Grapalat" w:hAnsi="GHEA Grapalat"/>
          <w:b/>
          <w:bCs/>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19ECF32" w14:textId="32913FCA" w:rsidR="00E52441" w:rsidRDefault="00E52441" w:rsidP="00E24455">
      <w:pPr>
        <w:widowControl w:val="0"/>
        <w:spacing w:after="160" w:line="360" w:lineRule="auto"/>
        <w:jc w:val="center"/>
        <w:rPr>
          <w:rFonts w:ascii="GHEA Grapalat" w:hAnsi="GHEA Grapalat"/>
          <w:b/>
        </w:rPr>
      </w:pPr>
    </w:p>
    <w:p w14:paraId="0948FD94" w14:textId="77777777" w:rsidR="00F55AAF" w:rsidRPr="00925DE0" w:rsidRDefault="00F55AAF" w:rsidP="00E24455">
      <w:pPr>
        <w:widowControl w:val="0"/>
        <w:spacing w:after="160" w:line="360" w:lineRule="auto"/>
        <w:jc w:val="center"/>
        <w:rPr>
          <w:rFonts w:ascii="GHEA Grapalat" w:hAnsi="GHEA Grapalat"/>
          <w:b/>
        </w:rPr>
      </w:pPr>
    </w:p>
    <w:p w14:paraId="047F91E7"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D0CEB23"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63A57B99" w14:textId="1744BB69"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55AAF">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E838D46"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7CF977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71F26C52"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C3279B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773C83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FD551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5983211"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 xml:space="preserve">нструкции, и в том же виде </w:t>
      </w:r>
      <w:r w:rsidR="00E24455" w:rsidRPr="002658C9">
        <w:rPr>
          <w:rFonts w:ascii="GHEA Grapalat" w:hAnsi="GHEA Grapalat"/>
        </w:rPr>
        <w:lastRenderedPageBreak/>
        <w:t>возвращает подающему их лицу.</w:t>
      </w:r>
    </w:p>
    <w:p w14:paraId="1AC5A6CC"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B9C93D0" w14:textId="77777777" w:rsidR="009C1687" w:rsidRDefault="009C1687">
      <w:pPr>
        <w:rPr>
          <w:rFonts w:ascii="GHEA Grapalat" w:hAnsi="GHEA Grapalat"/>
          <w:b/>
        </w:rPr>
      </w:pPr>
    </w:p>
    <w:p w14:paraId="30DF52C7" w14:textId="77777777" w:rsidR="00107A05" w:rsidRDefault="00107A05">
      <w:pPr>
        <w:rPr>
          <w:rFonts w:ascii="GHEA Grapalat" w:hAnsi="GHEA Grapalat"/>
          <w:b/>
        </w:rPr>
      </w:pPr>
      <w:r>
        <w:rPr>
          <w:rFonts w:ascii="GHEA Grapalat" w:hAnsi="GHEA Grapalat"/>
          <w:b/>
        </w:rPr>
        <w:br w:type="page"/>
      </w:r>
    </w:p>
    <w:p w14:paraId="02776953"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A103E24" w14:textId="1DD3C07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9400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55AAF">
        <w:rPr>
          <w:rFonts w:ascii="GHEA Grapalat" w:hAnsi="GHEA Grapalat"/>
          <w:sz w:val="24"/>
          <w:szCs w:val="24"/>
        </w:rPr>
        <w:t>«GGAK-GHTsDzB-</w:t>
      </w:r>
      <w:r w:rsidR="0048619C">
        <w:rPr>
          <w:rFonts w:ascii="GHEA Grapalat" w:hAnsi="GHEA Grapalat"/>
          <w:sz w:val="24"/>
          <w:szCs w:val="24"/>
        </w:rPr>
        <w:t>23/</w:t>
      </w:r>
      <w:r w:rsidR="00CE4C41">
        <w:rPr>
          <w:rFonts w:ascii="GHEA Grapalat" w:hAnsi="GHEA Grapalat"/>
          <w:sz w:val="24"/>
          <w:szCs w:val="24"/>
        </w:rPr>
        <w:t>9/P</w:t>
      </w:r>
      <w:r w:rsidR="00F55AAF">
        <w:rPr>
          <w:rFonts w:ascii="GHEA Grapalat" w:hAnsi="GHEA Grapalat"/>
          <w:sz w:val="24"/>
          <w:szCs w:val="24"/>
        </w:rPr>
        <w:t>»</w:t>
      </w:r>
    </w:p>
    <w:p w14:paraId="1C2CAC45" w14:textId="77777777" w:rsidR="00B2572B" w:rsidRDefault="00B2572B" w:rsidP="00B46D58">
      <w:pPr>
        <w:widowControl w:val="0"/>
        <w:spacing w:after="120"/>
        <w:jc w:val="center"/>
        <w:rPr>
          <w:rFonts w:ascii="GHEA Grapalat" w:hAnsi="GHEA Grapalat" w:cs="Sylfaen"/>
          <w:b/>
        </w:rPr>
      </w:pPr>
    </w:p>
    <w:p w14:paraId="78D99E97" w14:textId="77777777" w:rsidR="00D87B1D" w:rsidRPr="00374F4A" w:rsidRDefault="00D87B1D" w:rsidP="00B46D58">
      <w:pPr>
        <w:widowControl w:val="0"/>
        <w:spacing w:after="120"/>
        <w:jc w:val="center"/>
        <w:rPr>
          <w:rFonts w:ascii="GHEA Grapalat" w:hAnsi="GHEA Grapalat" w:cs="Sylfaen"/>
          <w:b/>
        </w:rPr>
      </w:pPr>
    </w:p>
    <w:p w14:paraId="4FA60AA7"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FF395FD" w14:textId="2A59063D"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55AAF">
        <w:rPr>
          <w:rFonts w:ascii="GHEA Grapalat" w:hAnsi="GHEA Grapalat"/>
          <w:color w:val="auto"/>
          <w:sz w:val="24"/>
          <w:szCs w:val="24"/>
        </w:rPr>
        <w:t>запросе котировок</w:t>
      </w:r>
    </w:p>
    <w:p w14:paraId="2ECDE546" w14:textId="77777777" w:rsidR="00B2572B" w:rsidRPr="00374F4A" w:rsidRDefault="00B2572B" w:rsidP="00B46D58">
      <w:pPr>
        <w:widowControl w:val="0"/>
        <w:spacing w:after="120"/>
        <w:jc w:val="center"/>
        <w:rPr>
          <w:rFonts w:ascii="GHEA Grapalat" w:hAnsi="GHEA Grapalat"/>
        </w:rPr>
      </w:pPr>
    </w:p>
    <w:p w14:paraId="2BE18A8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68BCCD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C3EE4C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3DB330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B418F1A" w14:textId="2BCD8FF8"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F55AAF" w:rsidRPr="00F55AAF">
        <w:rPr>
          <w:rFonts w:ascii="GHEA Grapalat" w:hAnsi="GHEA Grapalat"/>
        </w:rPr>
        <w:t xml:space="preserve"> </w:t>
      </w:r>
      <w:proofErr w:type="spellStart"/>
      <w:r w:rsidR="00F55AAF" w:rsidRPr="00F55AAF">
        <w:rPr>
          <w:rFonts w:ascii="GHEA Grapalat" w:hAnsi="GHEA Grapalat"/>
        </w:rPr>
        <w:t>GHTsDzB</w:t>
      </w:r>
      <w:proofErr w:type="spellEnd"/>
      <w:r w:rsidR="00F55AAF" w:rsidRPr="00F55AAF">
        <w:rPr>
          <w:rFonts w:ascii="GHEA Grapalat" w:hAnsi="GHEA Grapalat"/>
        </w:rPr>
        <w:t xml:space="preserve"> </w:t>
      </w:r>
      <w:r w:rsidRPr="00DD2B43">
        <w:rPr>
          <w:rFonts w:ascii="GHEA Grapalat" w:hAnsi="GHEA Grapalat"/>
        </w:rPr>
        <w:t>---/---</w:t>
      </w:r>
      <w:r w:rsidR="006132ED">
        <w:rPr>
          <w:rFonts w:ascii="GHEA Grapalat" w:hAnsi="GHEA Grapalat"/>
        </w:rPr>
        <w:t>"</w:t>
      </w:r>
    </w:p>
    <w:p w14:paraId="3D1BA014"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7D8EB9E"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7D3E9C3"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7BB9DC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39FCCA2"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47A1C5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ED93014"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D165B7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BD5395D"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E0662AE"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604620A" w14:textId="77777777" w:rsidR="00B138F3" w:rsidRDefault="00B138F3" w:rsidP="00B46D58">
      <w:pPr>
        <w:jc w:val="both"/>
        <w:rPr>
          <w:rFonts w:ascii="GHEA Grapalat" w:hAnsi="GHEA Grapalat"/>
        </w:rPr>
      </w:pPr>
    </w:p>
    <w:p w14:paraId="1131CF49"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EE9D91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C3A42B0" w14:textId="77777777" w:rsidR="00B138F3" w:rsidRDefault="00B138F3" w:rsidP="00F96993">
      <w:pPr>
        <w:jc w:val="both"/>
        <w:rPr>
          <w:rFonts w:ascii="GHEA Grapalat" w:hAnsi="GHEA Grapalat"/>
        </w:rPr>
      </w:pPr>
    </w:p>
    <w:p w14:paraId="521D330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53B6C4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3B4FC37" w14:textId="77777777" w:rsidR="00B16483" w:rsidRDefault="00B16483" w:rsidP="00F96993">
      <w:pPr>
        <w:jc w:val="both"/>
        <w:rPr>
          <w:rFonts w:ascii="GHEA Grapalat" w:hAnsi="GHEA Grapalat"/>
          <w:sz w:val="18"/>
          <w:szCs w:val="18"/>
        </w:rPr>
      </w:pPr>
    </w:p>
    <w:p w14:paraId="213C9476"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C183B79"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ECD245"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4D4B60D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335631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226DB93" w14:textId="6A54D98D"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16"/>
        </w:rPr>
        <w:t>наименование участника</w:t>
      </w:r>
    </w:p>
    <w:p w14:paraId="27C239B2" w14:textId="77777777" w:rsidR="00833D4F" w:rsidRPr="001E7AA5" w:rsidRDefault="00833D4F" w:rsidP="00833D4F">
      <w:pPr>
        <w:rPr>
          <w:rFonts w:ascii="GHEA Grapalat" w:hAnsi="GHEA Grapalat"/>
          <w:i/>
          <w:sz w:val="16"/>
          <w:vertAlign w:val="superscript"/>
          <w:lang w:val="es-ES"/>
        </w:rPr>
      </w:pPr>
    </w:p>
    <w:p w14:paraId="612C2A58" w14:textId="0AF5FDB9"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E9400F">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55AAF">
        <w:rPr>
          <w:rFonts w:ascii="GHEA Grapalat" w:hAnsi="GHEA Grapalat"/>
        </w:rPr>
        <w:t>«GGAK-GHTsDzB-</w:t>
      </w:r>
      <w:r w:rsidR="0048619C">
        <w:rPr>
          <w:rFonts w:ascii="GHEA Grapalat" w:hAnsi="GHEA Grapalat"/>
        </w:rPr>
        <w:t>23/</w:t>
      </w:r>
      <w:r w:rsidR="00CE4C41">
        <w:rPr>
          <w:rFonts w:ascii="GHEA Grapalat" w:hAnsi="GHEA Grapalat"/>
        </w:rPr>
        <w:t>9/P</w:t>
      </w:r>
      <w:r w:rsidR="00F55AAF">
        <w:rPr>
          <w:rFonts w:ascii="GHEA Grapalat" w:hAnsi="GHEA Grapalat"/>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6616A27"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232417F"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2D076B32" w14:textId="70CB4343"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lastRenderedPageBreak/>
        <w:t xml:space="preserve"> </w:t>
      </w:r>
      <w:r w:rsidR="006B3E56" w:rsidRPr="006F3CBD">
        <w:rPr>
          <w:rFonts w:ascii="GHEA Grapalat" w:hAnsi="GHEA Grapalat"/>
        </w:rPr>
        <w:t xml:space="preserve">в рамках участия в </w:t>
      </w:r>
      <w:r w:rsidR="00F55AAF">
        <w:rPr>
          <w:rFonts w:ascii="GHEA Grapalat" w:hAnsi="GHEA Grapalat"/>
        </w:rPr>
        <w:t xml:space="preserve">запросе </w:t>
      </w:r>
      <w:proofErr w:type="spellStart"/>
      <w:r w:rsidR="00F55AAF">
        <w:rPr>
          <w:rFonts w:ascii="GHEA Grapalat" w:hAnsi="GHEA Grapalat"/>
        </w:rPr>
        <w:t>котировок</w:t>
      </w:r>
      <w:r w:rsidR="006B3E56" w:rsidRPr="006F3CBD">
        <w:rPr>
          <w:rFonts w:ascii="GHEA Grapalat" w:hAnsi="GHEA Grapalat"/>
        </w:rPr>
        <w:t>под</w:t>
      </w:r>
      <w:proofErr w:type="spellEnd"/>
      <w:r w:rsidR="006B3E56" w:rsidRPr="006F3CBD">
        <w:rPr>
          <w:rFonts w:ascii="GHEA Grapalat" w:hAnsi="GHEA Grapalat"/>
        </w:rPr>
        <w:t xml:space="preserve"> кодом </w:t>
      </w:r>
      <w:r w:rsidR="00F55AAF">
        <w:rPr>
          <w:rFonts w:ascii="GHEA Grapalat" w:hAnsi="GHEA Grapalat"/>
        </w:rPr>
        <w:t>«GGAK-GHTsDzB-</w:t>
      </w:r>
      <w:r w:rsidR="0048619C">
        <w:rPr>
          <w:rFonts w:ascii="GHEA Grapalat" w:hAnsi="GHEA Grapalat"/>
        </w:rPr>
        <w:t>23/</w:t>
      </w:r>
      <w:r w:rsidR="00CE4C41">
        <w:rPr>
          <w:rFonts w:ascii="GHEA Grapalat" w:hAnsi="GHEA Grapalat"/>
        </w:rPr>
        <w:t>9/P</w:t>
      </w:r>
      <w:r w:rsidR="00F55AAF">
        <w:rPr>
          <w:rFonts w:ascii="GHEA Grapalat" w:hAnsi="GHEA Grapalat"/>
        </w:rPr>
        <w:t>»</w:t>
      </w:r>
      <w:r w:rsidR="006B3E56" w:rsidRPr="006F3CBD">
        <w:rPr>
          <w:rFonts w:ascii="GHEA Grapalat" w:hAnsi="GHEA Grapalat"/>
        </w:rPr>
        <w:t>*</w:t>
      </w:r>
    </w:p>
    <w:p w14:paraId="10A830A3"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F5E9E08" w14:textId="0E94CE71"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00F">
        <w:rPr>
          <w:rFonts w:ascii="GHEA Grapalat" w:hAnsi="GHEA Grapalat"/>
        </w:rPr>
        <w:t>запрос котировок</w:t>
      </w:r>
      <w:r>
        <w:rPr>
          <w:rFonts w:ascii="GHEA Grapalat" w:hAnsi="GHEA Grapalat"/>
        </w:rPr>
        <w:t xml:space="preserve"> случая     одновременного </w:t>
      </w:r>
    </w:p>
    <w:p w14:paraId="0BE150F5"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DEB756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D031B27"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B3565E1"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A926A3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E019506"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55A72887" w14:textId="77777777" w:rsidR="00FA3168" w:rsidRDefault="00FA3168" w:rsidP="00FA3168">
      <w:pPr>
        <w:widowControl w:val="0"/>
        <w:spacing w:after="160"/>
        <w:jc w:val="both"/>
        <w:rPr>
          <w:rFonts w:ascii="GHEA Grapalat" w:hAnsi="GHEA Grapalat"/>
        </w:rPr>
      </w:pPr>
      <w:r>
        <w:rPr>
          <w:rFonts w:ascii="GHEA Grapalat" w:hAnsi="GHEA Grapalat"/>
        </w:rPr>
        <w:t>Ниже ------------------------------------------------------</w:t>
      </w:r>
      <w:r w:rsidRPr="00503980">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08CAA0EF" w14:textId="77777777" w:rsidR="00FA3168" w:rsidRDefault="00FA3168" w:rsidP="00FA3168">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608C94CA" w14:textId="77777777" w:rsidR="00FA3168" w:rsidDel="007906A2" w:rsidRDefault="00FA3168" w:rsidP="00FA3168">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6B2B1A">
        <w:rPr>
          <w:rFonts w:ascii="GHEA Grapalat" w:hAnsi="GHEA Grapalat"/>
        </w:rPr>
        <w:t>-------------</w:t>
      </w:r>
      <w:r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Pr="00503980">
        <w:rPr>
          <w:rFonts w:ascii="GHEA Grapalat" w:hAnsi="GHEA Grapalat"/>
          <w:sz w:val="32"/>
          <w:szCs w:val="32"/>
        </w:rPr>
        <w:t xml:space="preserve"> </w:t>
      </w:r>
    </w:p>
    <w:p w14:paraId="32E29979" w14:textId="77777777" w:rsidR="006B3E56" w:rsidRPr="00770B03" w:rsidRDefault="006B3E56" w:rsidP="00F55AAF">
      <w:pPr>
        <w:tabs>
          <w:tab w:val="left" w:pos="7371"/>
        </w:tabs>
        <w:spacing w:after="160"/>
        <w:jc w:val="both"/>
        <w:rPr>
          <w:rFonts w:ascii="GHEA Grapalat" w:hAnsi="GHEA Grapalat"/>
          <w:sz w:val="16"/>
        </w:rPr>
      </w:pPr>
    </w:p>
    <w:p w14:paraId="3A26858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2DE872D"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DF4CD72"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37A713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B5747C4" w14:textId="77777777" w:rsidR="00652A78" w:rsidRDefault="00123294">
      <w:pPr>
        <w:rPr>
          <w:ins w:id="3" w:author="Inesa Kocharyan" w:date="2021-09-01T14:04:00Z"/>
          <w:rFonts w:ascii="GHEA Grapalat" w:hAnsi="GHEA Grapalat"/>
          <w:b/>
        </w:rPr>
      </w:pPr>
      <w:r>
        <w:rPr>
          <w:rFonts w:ascii="GHEA Grapalat" w:hAnsi="GHEA Grapalat"/>
          <w:b/>
        </w:rPr>
        <w:br w:type="page"/>
      </w:r>
    </w:p>
    <w:p w14:paraId="3E6907CA"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5E5CA533" w14:textId="5C9A5C2E"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E9400F">
        <w:rPr>
          <w:rFonts w:ascii="GHEA Grapalat" w:hAnsi="GHEA Grapalat"/>
          <w:b/>
        </w:rPr>
        <w:t>запрос котировок</w:t>
      </w:r>
    </w:p>
    <w:p w14:paraId="233A870C" w14:textId="7BABDBFF"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F55AAF">
        <w:rPr>
          <w:rFonts w:ascii="GHEA Grapalat" w:hAnsi="GHEA Grapalat"/>
          <w:b/>
          <w:i w:val="0"/>
          <w:sz w:val="24"/>
          <w:szCs w:val="24"/>
        </w:rPr>
        <w:t>«GGAK-GHTsDzB-</w:t>
      </w:r>
      <w:r w:rsidR="0048619C">
        <w:rPr>
          <w:rFonts w:ascii="GHEA Grapalat" w:hAnsi="GHEA Grapalat"/>
          <w:b/>
          <w:i w:val="0"/>
          <w:sz w:val="24"/>
          <w:szCs w:val="24"/>
        </w:rPr>
        <w:t>23/</w:t>
      </w:r>
      <w:r w:rsidR="00CE4C41">
        <w:rPr>
          <w:rFonts w:ascii="GHEA Grapalat" w:hAnsi="GHEA Grapalat"/>
          <w:b/>
          <w:i w:val="0"/>
          <w:sz w:val="24"/>
          <w:szCs w:val="24"/>
        </w:rPr>
        <w:t>9/P</w:t>
      </w:r>
      <w:r w:rsidR="00F55AAF">
        <w:rPr>
          <w:rFonts w:ascii="GHEA Grapalat" w:hAnsi="GHEA Grapalat"/>
          <w:b/>
          <w:i w:val="0"/>
          <w:sz w:val="24"/>
          <w:szCs w:val="24"/>
        </w:rPr>
        <w:t>»</w:t>
      </w:r>
    </w:p>
    <w:p w14:paraId="175B91F5" w14:textId="77777777" w:rsidR="00123294" w:rsidRDefault="00123294" w:rsidP="00B46D58">
      <w:pPr>
        <w:rPr>
          <w:rFonts w:ascii="GHEA Grapalat" w:hAnsi="GHEA Grapalat"/>
          <w:b/>
        </w:rPr>
      </w:pPr>
    </w:p>
    <w:p w14:paraId="2EFB1921" w14:textId="77777777" w:rsidR="00B048B2" w:rsidRDefault="00B048B2" w:rsidP="00B46D58">
      <w:pPr>
        <w:rPr>
          <w:rFonts w:ascii="GHEA Grapalat" w:hAnsi="GHEA Grapalat"/>
          <w:b/>
        </w:rPr>
      </w:pPr>
    </w:p>
    <w:p w14:paraId="71FFD882"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7F21E50A"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25CAD8A" w14:textId="77777777" w:rsidR="00A9306E" w:rsidRPr="00ED3A13" w:rsidRDefault="00A9306E" w:rsidP="00A9306E">
      <w:pPr>
        <w:ind w:left="360" w:hanging="360"/>
        <w:jc w:val="center"/>
        <w:rPr>
          <w:rFonts w:ascii="GHEA Grapalat" w:eastAsia="GHEA Grapalat" w:hAnsi="GHEA Grapalat" w:cs="GHEA Grapalat"/>
          <w:b/>
        </w:rPr>
      </w:pPr>
    </w:p>
    <w:p w14:paraId="487A592E"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8BC0F9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4B8A2A9C" w14:textId="77777777" w:rsidTr="00F32DDC">
        <w:tc>
          <w:tcPr>
            <w:tcW w:w="2836" w:type="dxa"/>
            <w:shd w:val="clear" w:color="auto" w:fill="D9E2F3"/>
            <w:vAlign w:val="center"/>
          </w:tcPr>
          <w:p w14:paraId="01AE80C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E8E136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79B544" w14:textId="77777777" w:rsidTr="00F32DDC">
        <w:tc>
          <w:tcPr>
            <w:tcW w:w="2836" w:type="dxa"/>
            <w:shd w:val="clear" w:color="auto" w:fill="D9E2F3"/>
            <w:vAlign w:val="center"/>
          </w:tcPr>
          <w:p w14:paraId="0E91804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EF238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7C5E97F" w14:textId="77777777" w:rsidTr="00F32DDC">
        <w:tc>
          <w:tcPr>
            <w:tcW w:w="2836" w:type="dxa"/>
            <w:shd w:val="clear" w:color="auto" w:fill="D9E2F3"/>
            <w:vAlign w:val="center"/>
          </w:tcPr>
          <w:p w14:paraId="312BAC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3809A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F5297F" w14:textId="77777777" w:rsidTr="00F32DDC">
        <w:tc>
          <w:tcPr>
            <w:tcW w:w="2836" w:type="dxa"/>
            <w:shd w:val="clear" w:color="auto" w:fill="D9E2F3"/>
            <w:vAlign w:val="center"/>
          </w:tcPr>
          <w:p w14:paraId="6E9B79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7F4E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1CA599" w14:textId="77777777" w:rsidTr="00F32DDC">
        <w:tc>
          <w:tcPr>
            <w:tcW w:w="2836" w:type="dxa"/>
            <w:shd w:val="clear" w:color="auto" w:fill="D9E2F3"/>
            <w:vAlign w:val="center"/>
          </w:tcPr>
          <w:p w14:paraId="1345E8C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BFF9C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F723C7" w14:textId="77777777" w:rsidTr="00F32DDC">
        <w:tc>
          <w:tcPr>
            <w:tcW w:w="2836" w:type="dxa"/>
            <w:shd w:val="clear" w:color="auto" w:fill="D9E2F3"/>
            <w:vAlign w:val="center"/>
          </w:tcPr>
          <w:p w14:paraId="1E098DD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F94225C"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6094F805" w14:textId="77777777" w:rsidTr="00F32DDC">
        <w:tc>
          <w:tcPr>
            <w:tcW w:w="2836" w:type="dxa"/>
            <w:shd w:val="clear" w:color="auto" w:fill="D9E2F3"/>
            <w:vAlign w:val="center"/>
          </w:tcPr>
          <w:p w14:paraId="4424429D"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E1C5927"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4DFBC34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3689388" w14:textId="77777777" w:rsidTr="00F32DDC">
        <w:tc>
          <w:tcPr>
            <w:tcW w:w="2835" w:type="dxa"/>
            <w:shd w:val="clear" w:color="auto" w:fill="D9E2F3"/>
            <w:vAlign w:val="center"/>
          </w:tcPr>
          <w:p w14:paraId="4E7ECD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19746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5AAFFD" w14:textId="77777777" w:rsidTr="00F32DDC">
        <w:trPr>
          <w:trHeight w:val="1487"/>
        </w:trPr>
        <w:tc>
          <w:tcPr>
            <w:tcW w:w="2835" w:type="dxa"/>
            <w:shd w:val="clear" w:color="auto" w:fill="D9E2F3"/>
            <w:vAlign w:val="center"/>
          </w:tcPr>
          <w:p w14:paraId="6DF0A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3E9186C" w14:textId="77777777" w:rsidR="00A9306E" w:rsidRPr="00FD1EE4" w:rsidRDefault="00A9306E" w:rsidP="00F32DDC">
            <w:pPr>
              <w:spacing w:before="240" w:after="240"/>
              <w:rPr>
                <w:rFonts w:ascii="GHEA Grapalat" w:eastAsia="GHEA Grapalat" w:hAnsi="GHEA Grapalat" w:cs="GHEA Grapalat"/>
              </w:rPr>
            </w:pPr>
          </w:p>
        </w:tc>
      </w:tr>
    </w:tbl>
    <w:p w14:paraId="121E651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ABAC414" w14:textId="77777777" w:rsidTr="00F32DDC">
        <w:tc>
          <w:tcPr>
            <w:tcW w:w="2835" w:type="dxa"/>
            <w:shd w:val="clear" w:color="auto" w:fill="D9E2F3"/>
            <w:vAlign w:val="center"/>
          </w:tcPr>
          <w:p w14:paraId="3317DCB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57B6A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80DE7E" w14:textId="77777777" w:rsidTr="00F32DDC">
        <w:tc>
          <w:tcPr>
            <w:tcW w:w="2835" w:type="dxa"/>
            <w:shd w:val="clear" w:color="auto" w:fill="D9E2F3"/>
            <w:vAlign w:val="center"/>
          </w:tcPr>
          <w:p w14:paraId="4A0110E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5F32FE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B11F19" w14:textId="77777777" w:rsidTr="00F32DDC">
        <w:tc>
          <w:tcPr>
            <w:tcW w:w="2835" w:type="dxa"/>
            <w:shd w:val="clear" w:color="auto" w:fill="D9E2F3"/>
            <w:vAlign w:val="center"/>
          </w:tcPr>
          <w:p w14:paraId="53E48F7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260C6A3" w14:textId="77777777" w:rsidR="00A9306E" w:rsidRPr="00FD1EE4" w:rsidRDefault="00A9306E" w:rsidP="00F32DDC">
            <w:pPr>
              <w:spacing w:before="240" w:after="240"/>
              <w:rPr>
                <w:rFonts w:ascii="GHEA Grapalat" w:eastAsia="GHEA Grapalat" w:hAnsi="GHEA Grapalat" w:cs="GHEA Grapalat"/>
              </w:rPr>
            </w:pPr>
          </w:p>
        </w:tc>
      </w:tr>
    </w:tbl>
    <w:p w14:paraId="0702F1A8" w14:textId="77777777" w:rsidR="00A9306E" w:rsidRPr="00FD1EE4" w:rsidRDefault="00A9306E" w:rsidP="00A9306E">
      <w:pPr>
        <w:rPr>
          <w:rFonts w:ascii="GHEA Grapalat" w:eastAsia="GHEA Grapalat" w:hAnsi="GHEA Grapalat" w:cs="GHEA Grapalat"/>
        </w:rPr>
      </w:pPr>
    </w:p>
    <w:p w14:paraId="16FD6FE8"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BAE1C3"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373BE73"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8A2B5D" w14:textId="77777777" w:rsidTr="00F32DDC">
        <w:tc>
          <w:tcPr>
            <w:tcW w:w="2835" w:type="dxa"/>
            <w:shd w:val="clear" w:color="auto" w:fill="D9E2F3"/>
            <w:vAlign w:val="center"/>
          </w:tcPr>
          <w:p w14:paraId="0A5DF5A2"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1A4EFA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A10CB7" w14:textId="77777777" w:rsidTr="00F32DDC">
        <w:tc>
          <w:tcPr>
            <w:tcW w:w="2835" w:type="dxa"/>
            <w:shd w:val="clear" w:color="auto" w:fill="D9E2F3"/>
            <w:vAlign w:val="center"/>
          </w:tcPr>
          <w:p w14:paraId="32AE5E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67AE49B" w14:textId="77777777" w:rsidR="00A9306E" w:rsidRPr="00FD1EE4" w:rsidRDefault="00A9306E" w:rsidP="00F32DDC">
            <w:pPr>
              <w:spacing w:before="240" w:after="240"/>
              <w:rPr>
                <w:rFonts w:ascii="GHEA Grapalat" w:eastAsia="GHEA Grapalat" w:hAnsi="GHEA Grapalat" w:cs="GHEA Grapalat"/>
              </w:rPr>
            </w:pPr>
          </w:p>
        </w:tc>
      </w:tr>
    </w:tbl>
    <w:p w14:paraId="24718C5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E73ABCB" w14:textId="77777777" w:rsidTr="00F32DDC">
        <w:tc>
          <w:tcPr>
            <w:tcW w:w="2835" w:type="dxa"/>
            <w:shd w:val="clear" w:color="auto" w:fill="D9E2F3"/>
            <w:vAlign w:val="center"/>
          </w:tcPr>
          <w:p w14:paraId="3322BB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67A57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A894FF" w14:textId="77777777" w:rsidTr="00F32DDC">
        <w:tc>
          <w:tcPr>
            <w:tcW w:w="2835" w:type="dxa"/>
            <w:shd w:val="clear" w:color="auto" w:fill="D9E2F3"/>
            <w:vAlign w:val="center"/>
          </w:tcPr>
          <w:p w14:paraId="2692528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674DF5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703F6B" w14:textId="77777777" w:rsidTr="00F32DDC">
        <w:tc>
          <w:tcPr>
            <w:tcW w:w="2835" w:type="dxa"/>
            <w:shd w:val="clear" w:color="auto" w:fill="D9E2F3"/>
            <w:vAlign w:val="center"/>
          </w:tcPr>
          <w:p w14:paraId="4A68E1A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4A6073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AC417B" w14:textId="77777777" w:rsidTr="00F32DDC">
        <w:tc>
          <w:tcPr>
            <w:tcW w:w="2835" w:type="dxa"/>
            <w:shd w:val="clear" w:color="auto" w:fill="D9E2F3"/>
            <w:vAlign w:val="center"/>
          </w:tcPr>
          <w:p w14:paraId="4D3DD5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3AED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875192" w14:textId="77777777" w:rsidTr="00F32DDC">
        <w:tc>
          <w:tcPr>
            <w:tcW w:w="2835" w:type="dxa"/>
            <w:shd w:val="clear" w:color="auto" w:fill="D9E2F3"/>
            <w:vAlign w:val="center"/>
          </w:tcPr>
          <w:p w14:paraId="565903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FE223E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46DED3" w14:textId="77777777" w:rsidTr="00F32DDC">
        <w:trPr>
          <w:trHeight w:val="1361"/>
        </w:trPr>
        <w:tc>
          <w:tcPr>
            <w:tcW w:w="2835" w:type="dxa"/>
            <w:shd w:val="clear" w:color="auto" w:fill="D9E2F3"/>
            <w:vAlign w:val="center"/>
          </w:tcPr>
          <w:p w14:paraId="0F5117E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50F6F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9F713C" w14:textId="77777777" w:rsidTr="00F32DDC">
        <w:tc>
          <w:tcPr>
            <w:tcW w:w="2835" w:type="dxa"/>
            <w:shd w:val="clear" w:color="auto" w:fill="D9E2F3"/>
            <w:vAlign w:val="center"/>
          </w:tcPr>
          <w:p w14:paraId="35DF0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6E32CB" w14:textId="77777777" w:rsidR="00A9306E" w:rsidRPr="00FD1EE4" w:rsidRDefault="00A9306E" w:rsidP="00F32DDC">
            <w:pPr>
              <w:spacing w:before="240" w:after="240"/>
              <w:rPr>
                <w:rFonts w:ascii="GHEA Grapalat" w:eastAsia="GHEA Grapalat" w:hAnsi="GHEA Grapalat" w:cs="GHEA Grapalat"/>
              </w:rPr>
            </w:pPr>
          </w:p>
        </w:tc>
      </w:tr>
    </w:tbl>
    <w:p w14:paraId="36C7DC52"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AF64447" w14:textId="77777777" w:rsidTr="00F32DDC">
        <w:tc>
          <w:tcPr>
            <w:tcW w:w="2836" w:type="dxa"/>
            <w:shd w:val="clear" w:color="auto" w:fill="D9E2F3"/>
            <w:vAlign w:val="center"/>
          </w:tcPr>
          <w:p w14:paraId="2C5C013E"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0A87D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98414F" w14:textId="77777777" w:rsidTr="00F32DDC">
        <w:tc>
          <w:tcPr>
            <w:tcW w:w="2836" w:type="dxa"/>
            <w:shd w:val="clear" w:color="auto" w:fill="D9E2F3"/>
            <w:vAlign w:val="center"/>
          </w:tcPr>
          <w:p w14:paraId="14A62AD1"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5C5514B"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DCC7B05"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40E7361"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96D177F"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92B330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F111184" w14:textId="77777777" w:rsidTr="00F32DDC">
        <w:tc>
          <w:tcPr>
            <w:tcW w:w="2837" w:type="dxa"/>
            <w:shd w:val="clear" w:color="auto" w:fill="D9E2F3"/>
            <w:vAlign w:val="center"/>
          </w:tcPr>
          <w:p w14:paraId="6950C5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ABCFBB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B14830" w14:textId="77777777" w:rsidTr="00F32DDC">
        <w:tc>
          <w:tcPr>
            <w:tcW w:w="2837" w:type="dxa"/>
            <w:shd w:val="clear" w:color="auto" w:fill="D9E2F3"/>
            <w:vAlign w:val="center"/>
          </w:tcPr>
          <w:p w14:paraId="6CD9C8B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9F63D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11E97B" w14:textId="77777777" w:rsidTr="00F32DDC">
        <w:tc>
          <w:tcPr>
            <w:tcW w:w="2837" w:type="dxa"/>
            <w:shd w:val="clear" w:color="auto" w:fill="D9E2F3"/>
            <w:vAlign w:val="center"/>
          </w:tcPr>
          <w:p w14:paraId="0A2B5D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C9EF46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3E9318" w14:textId="77777777" w:rsidTr="00F32DDC">
        <w:tc>
          <w:tcPr>
            <w:tcW w:w="2837" w:type="dxa"/>
            <w:shd w:val="clear" w:color="auto" w:fill="D9E2F3"/>
            <w:vAlign w:val="center"/>
          </w:tcPr>
          <w:p w14:paraId="7F36EF0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97C7CC3"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7CB3F0C"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A9DAA2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A67C2E9" w14:textId="77777777" w:rsidTr="00F32DDC">
        <w:tc>
          <w:tcPr>
            <w:tcW w:w="2837" w:type="dxa"/>
            <w:shd w:val="clear" w:color="auto" w:fill="D9E2F3"/>
            <w:vAlign w:val="center"/>
          </w:tcPr>
          <w:p w14:paraId="0D94867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5F81C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9E2CD0" w14:textId="77777777" w:rsidTr="00F32DDC">
        <w:tc>
          <w:tcPr>
            <w:tcW w:w="2837" w:type="dxa"/>
            <w:shd w:val="clear" w:color="auto" w:fill="D9E2F3"/>
            <w:vAlign w:val="center"/>
          </w:tcPr>
          <w:p w14:paraId="29AD56C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9E642D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CF561" w14:textId="77777777" w:rsidTr="00F32DDC">
        <w:tc>
          <w:tcPr>
            <w:tcW w:w="2837" w:type="dxa"/>
            <w:shd w:val="clear" w:color="auto" w:fill="D9E2F3"/>
            <w:vAlign w:val="center"/>
          </w:tcPr>
          <w:p w14:paraId="7C29D5C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BFBA9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B3519C" w14:textId="77777777" w:rsidTr="00F32DDC">
        <w:tc>
          <w:tcPr>
            <w:tcW w:w="2837" w:type="dxa"/>
            <w:shd w:val="clear" w:color="auto" w:fill="D9E2F3"/>
            <w:vAlign w:val="center"/>
          </w:tcPr>
          <w:p w14:paraId="107E64A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BE923E7"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A1333B4"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34EC9F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0A762D9"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087EF4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C9C4D9D" w14:textId="77777777" w:rsidTr="00F32DDC">
        <w:tc>
          <w:tcPr>
            <w:tcW w:w="2836" w:type="dxa"/>
            <w:shd w:val="clear" w:color="auto" w:fill="D9E2F3"/>
            <w:vAlign w:val="center"/>
          </w:tcPr>
          <w:p w14:paraId="39F4605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F2013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A6A7A1" w14:textId="77777777" w:rsidTr="00F32DDC">
        <w:tc>
          <w:tcPr>
            <w:tcW w:w="2836" w:type="dxa"/>
            <w:shd w:val="clear" w:color="auto" w:fill="D9E2F3"/>
            <w:vAlign w:val="center"/>
          </w:tcPr>
          <w:p w14:paraId="535A5E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CD7B0C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A04C24" w14:textId="77777777" w:rsidTr="00F32DDC">
        <w:tc>
          <w:tcPr>
            <w:tcW w:w="2836" w:type="dxa"/>
            <w:shd w:val="clear" w:color="auto" w:fill="D9E2F3"/>
            <w:vAlign w:val="center"/>
          </w:tcPr>
          <w:p w14:paraId="597988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66FEB3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E48EFA" w14:textId="77777777" w:rsidTr="00F32DDC">
        <w:tc>
          <w:tcPr>
            <w:tcW w:w="2836" w:type="dxa"/>
            <w:shd w:val="clear" w:color="auto" w:fill="D9E2F3"/>
            <w:vAlign w:val="center"/>
          </w:tcPr>
          <w:p w14:paraId="5695D7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D8380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CF3A7F" w14:textId="77777777" w:rsidTr="00F32DDC">
        <w:tc>
          <w:tcPr>
            <w:tcW w:w="2836" w:type="dxa"/>
            <w:shd w:val="clear" w:color="auto" w:fill="D9E2F3"/>
            <w:vAlign w:val="center"/>
          </w:tcPr>
          <w:p w14:paraId="034DF1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03D400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E60325" w14:textId="77777777" w:rsidTr="00F32DDC">
        <w:tc>
          <w:tcPr>
            <w:tcW w:w="2836" w:type="dxa"/>
            <w:shd w:val="clear" w:color="auto" w:fill="D9E2F3"/>
            <w:vAlign w:val="center"/>
          </w:tcPr>
          <w:p w14:paraId="3103E9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E29C135" w14:textId="77777777" w:rsidR="00A9306E" w:rsidRPr="00FD1EE4" w:rsidRDefault="00A9306E" w:rsidP="00F32DDC">
            <w:pPr>
              <w:spacing w:before="240" w:after="240"/>
              <w:rPr>
                <w:rFonts w:ascii="GHEA Grapalat" w:eastAsia="GHEA Grapalat" w:hAnsi="GHEA Grapalat" w:cs="GHEA Grapalat"/>
              </w:rPr>
            </w:pPr>
          </w:p>
        </w:tc>
      </w:tr>
    </w:tbl>
    <w:p w14:paraId="6D1363B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463DE63E" w14:textId="77777777" w:rsidTr="00F32DDC">
        <w:tc>
          <w:tcPr>
            <w:tcW w:w="2977" w:type="dxa"/>
            <w:shd w:val="clear" w:color="auto" w:fill="D9E2F3"/>
            <w:vAlign w:val="center"/>
          </w:tcPr>
          <w:p w14:paraId="1BE4D2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34629D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C8275A" w14:textId="77777777" w:rsidTr="00F32DDC">
        <w:tc>
          <w:tcPr>
            <w:tcW w:w="2977" w:type="dxa"/>
            <w:shd w:val="clear" w:color="auto" w:fill="D9E2F3"/>
            <w:vAlign w:val="center"/>
          </w:tcPr>
          <w:p w14:paraId="4FB6A03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C2DCAC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0BE17C" w14:textId="77777777" w:rsidTr="00F32DDC">
        <w:tc>
          <w:tcPr>
            <w:tcW w:w="2977" w:type="dxa"/>
            <w:shd w:val="clear" w:color="auto" w:fill="D9E2F3"/>
            <w:vAlign w:val="center"/>
          </w:tcPr>
          <w:p w14:paraId="609A8E58"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453C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134DC95" w14:textId="77777777" w:rsidTr="00F32DDC">
        <w:tc>
          <w:tcPr>
            <w:tcW w:w="2977" w:type="dxa"/>
            <w:shd w:val="clear" w:color="auto" w:fill="D9E2F3"/>
            <w:vAlign w:val="center"/>
          </w:tcPr>
          <w:p w14:paraId="2ED631BB"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A3EAB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4FB854" w14:textId="77777777" w:rsidTr="00F32DDC">
        <w:tc>
          <w:tcPr>
            <w:tcW w:w="2977" w:type="dxa"/>
            <w:shd w:val="clear" w:color="auto" w:fill="D9E2F3"/>
            <w:vAlign w:val="center"/>
          </w:tcPr>
          <w:p w14:paraId="63FEDED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3B816CE" w14:textId="77777777" w:rsidR="00A9306E" w:rsidRPr="00FD1EE4" w:rsidRDefault="00A9306E" w:rsidP="00F32DDC">
            <w:pPr>
              <w:spacing w:before="240" w:after="240"/>
              <w:rPr>
                <w:rFonts w:ascii="GHEA Grapalat" w:eastAsia="GHEA Grapalat" w:hAnsi="GHEA Grapalat" w:cs="GHEA Grapalat"/>
              </w:rPr>
            </w:pPr>
          </w:p>
        </w:tc>
      </w:tr>
    </w:tbl>
    <w:p w14:paraId="755F19A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71DD6EEC" w14:textId="77777777" w:rsidTr="00F32DDC">
        <w:tc>
          <w:tcPr>
            <w:tcW w:w="2943" w:type="dxa"/>
            <w:shd w:val="clear" w:color="auto" w:fill="D9E2F3"/>
            <w:vAlign w:val="center"/>
          </w:tcPr>
          <w:p w14:paraId="5C68CD4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B98D98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7562026" w14:textId="77777777" w:rsidTr="00F32DDC">
        <w:tc>
          <w:tcPr>
            <w:tcW w:w="2943" w:type="dxa"/>
            <w:shd w:val="clear" w:color="auto" w:fill="D9E2F3"/>
            <w:vAlign w:val="center"/>
          </w:tcPr>
          <w:p w14:paraId="56F548F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AFE42D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8D9939" w14:textId="77777777" w:rsidTr="00F32DDC">
        <w:tc>
          <w:tcPr>
            <w:tcW w:w="2943" w:type="dxa"/>
            <w:shd w:val="clear" w:color="auto" w:fill="D9E2F3"/>
            <w:vAlign w:val="center"/>
          </w:tcPr>
          <w:p w14:paraId="2E1C0B9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4F4E1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ABACE1" w14:textId="77777777" w:rsidTr="00F32DDC">
        <w:tc>
          <w:tcPr>
            <w:tcW w:w="2943" w:type="dxa"/>
            <w:shd w:val="clear" w:color="auto" w:fill="D9E2F3"/>
            <w:vAlign w:val="center"/>
          </w:tcPr>
          <w:p w14:paraId="703BE709"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1B417A" w14:textId="77777777" w:rsidR="00A9306E" w:rsidRPr="00FD1EE4" w:rsidRDefault="00A9306E" w:rsidP="00F32DDC">
            <w:pPr>
              <w:spacing w:before="240" w:after="240"/>
              <w:rPr>
                <w:rFonts w:ascii="GHEA Grapalat" w:eastAsia="GHEA Grapalat" w:hAnsi="GHEA Grapalat" w:cs="GHEA Grapalat"/>
              </w:rPr>
            </w:pPr>
          </w:p>
        </w:tc>
      </w:tr>
    </w:tbl>
    <w:p w14:paraId="7213F91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7CA7802" w14:textId="77777777" w:rsidTr="00F32DDC">
        <w:tc>
          <w:tcPr>
            <w:tcW w:w="2837" w:type="dxa"/>
            <w:shd w:val="clear" w:color="auto" w:fill="D9E2F3"/>
            <w:vAlign w:val="center"/>
          </w:tcPr>
          <w:p w14:paraId="0348FB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1EE8E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A58556" w14:textId="77777777" w:rsidTr="00F32DDC">
        <w:tc>
          <w:tcPr>
            <w:tcW w:w="2837" w:type="dxa"/>
            <w:shd w:val="clear" w:color="auto" w:fill="D9E2F3"/>
            <w:vAlign w:val="center"/>
          </w:tcPr>
          <w:p w14:paraId="0D6AC5B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42EA61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A1B15A" w14:textId="77777777" w:rsidTr="00F32DDC">
        <w:tc>
          <w:tcPr>
            <w:tcW w:w="2837" w:type="dxa"/>
            <w:shd w:val="clear" w:color="auto" w:fill="D9E2F3"/>
            <w:vAlign w:val="center"/>
          </w:tcPr>
          <w:p w14:paraId="14F8FF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F7626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D93C7C" w14:textId="77777777" w:rsidTr="00F32DDC">
        <w:tc>
          <w:tcPr>
            <w:tcW w:w="2837" w:type="dxa"/>
            <w:shd w:val="clear" w:color="auto" w:fill="D9E2F3"/>
            <w:vAlign w:val="center"/>
          </w:tcPr>
          <w:p w14:paraId="701DC3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0D1B9FF" w14:textId="77777777" w:rsidR="00A9306E" w:rsidRPr="00FD1EE4" w:rsidRDefault="00A9306E" w:rsidP="00F32DDC">
            <w:pPr>
              <w:spacing w:before="240" w:after="240"/>
              <w:rPr>
                <w:rFonts w:ascii="GHEA Grapalat" w:eastAsia="GHEA Grapalat" w:hAnsi="GHEA Grapalat" w:cs="GHEA Grapalat"/>
              </w:rPr>
            </w:pPr>
          </w:p>
        </w:tc>
      </w:tr>
    </w:tbl>
    <w:p w14:paraId="50F23A83"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07B4EA6" w14:textId="77777777" w:rsidTr="00F32DDC">
        <w:trPr>
          <w:trHeight w:val="924"/>
        </w:trPr>
        <w:tc>
          <w:tcPr>
            <w:tcW w:w="9016" w:type="dxa"/>
            <w:gridSpan w:val="2"/>
            <w:vAlign w:val="center"/>
          </w:tcPr>
          <w:p w14:paraId="77BB88C8" w14:textId="77777777" w:rsidR="00A9306E" w:rsidRPr="00FD1EE4" w:rsidRDefault="00987C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7028BE7E" w14:textId="77777777" w:rsidTr="00F32DDC">
        <w:trPr>
          <w:trHeight w:val="684"/>
        </w:trPr>
        <w:tc>
          <w:tcPr>
            <w:tcW w:w="4508" w:type="dxa"/>
            <w:shd w:val="clear" w:color="auto" w:fill="D9E2F3"/>
            <w:vAlign w:val="center"/>
          </w:tcPr>
          <w:p w14:paraId="4585290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08382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BE8BF0" w14:textId="77777777" w:rsidTr="00F32DDC">
        <w:trPr>
          <w:trHeight w:val="1282"/>
        </w:trPr>
        <w:tc>
          <w:tcPr>
            <w:tcW w:w="4508" w:type="dxa"/>
            <w:shd w:val="clear" w:color="auto" w:fill="D9E2F3"/>
            <w:vAlign w:val="center"/>
          </w:tcPr>
          <w:p w14:paraId="6620E18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78FEB1" w14:textId="77777777" w:rsidR="00A9306E" w:rsidRPr="006B364D"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ACF8F70" w14:textId="77777777" w:rsidR="00A9306E" w:rsidRPr="00F10CBA"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6E60ACDD" w14:textId="77777777" w:rsidTr="00F32DDC">
        <w:tc>
          <w:tcPr>
            <w:tcW w:w="9016" w:type="dxa"/>
            <w:gridSpan w:val="2"/>
            <w:vAlign w:val="center"/>
          </w:tcPr>
          <w:p w14:paraId="740B3E44"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2D0CE3A1" w14:textId="77777777" w:rsidTr="00F32DDC">
        <w:tc>
          <w:tcPr>
            <w:tcW w:w="9016" w:type="dxa"/>
            <w:gridSpan w:val="2"/>
            <w:vAlign w:val="center"/>
          </w:tcPr>
          <w:p w14:paraId="0DD4855C" w14:textId="77777777" w:rsidR="00A9306E" w:rsidRPr="00FD1EE4" w:rsidRDefault="00987C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62855CB8"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14DCBE4" w14:textId="77777777" w:rsidTr="00F32DDC">
        <w:trPr>
          <w:trHeight w:val="924"/>
        </w:trPr>
        <w:tc>
          <w:tcPr>
            <w:tcW w:w="9016" w:type="dxa"/>
            <w:gridSpan w:val="2"/>
            <w:vAlign w:val="center"/>
          </w:tcPr>
          <w:p w14:paraId="3142F8C1" w14:textId="77777777" w:rsidR="00A9306E" w:rsidRPr="00FD1EE4" w:rsidRDefault="00987C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2760905F" w14:textId="77777777" w:rsidTr="00F32DDC">
        <w:trPr>
          <w:trHeight w:val="684"/>
        </w:trPr>
        <w:tc>
          <w:tcPr>
            <w:tcW w:w="4508" w:type="dxa"/>
            <w:shd w:val="clear" w:color="auto" w:fill="D9E2F3"/>
            <w:vAlign w:val="center"/>
          </w:tcPr>
          <w:p w14:paraId="5093EA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59745E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7626DC" w14:textId="77777777" w:rsidTr="00F32DDC">
        <w:trPr>
          <w:trHeight w:val="1282"/>
        </w:trPr>
        <w:tc>
          <w:tcPr>
            <w:tcW w:w="4508" w:type="dxa"/>
            <w:shd w:val="clear" w:color="auto" w:fill="D9E2F3"/>
            <w:vAlign w:val="center"/>
          </w:tcPr>
          <w:p w14:paraId="3E8F58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C50F3A6" w14:textId="77777777" w:rsidR="00A9306E" w:rsidRPr="00C843BA"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89FE737" w14:textId="77777777" w:rsidR="00A9306E" w:rsidRPr="00C843BA"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A8CC32B" w14:textId="77777777" w:rsidTr="00F32DDC">
        <w:tc>
          <w:tcPr>
            <w:tcW w:w="9016" w:type="dxa"/>
            <w:gridSpan w:val="2"/>
            <w:vAlign w:val="center"/>
          </w:tcPr>
          <w:p w14:paraId="24BDA5C2"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0C43C2A2" w14:textId="77777777" w:rsidTr="00F32DDC">
        <w:tc>
          <w:tcPr>
            <w:tcW w:w="9016" w:type="dxa"/>
            <w:gridSpan w:val="2"/>
            <w:vAlign w:val="center"/>
          </w:tcPr>
          <w:p w14:paraId="25280B3C"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BBAF90C" w14:textId="77777777" w:rsidTr="00F32DDC">
        <w:tc>
          <w:tcPr>
            <w:tcW w:w="9016" w:type="dxa"/>
            <w:gridSpan w:val="2"/>
            <w:vAlign w:val="center"/>
          </w:tcPr>
          <w:p w14:paraId="1E8E7F6B"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73317F3F" w14:textId="77777777" w:rsidTr="00F32DDC">
        <w:tc>
          <w:tcPr>
            <w:tcW w:w="9016" w:type="dxa"/>
            <w:gridSpan w:val="2"/>
            <w:vAlign w:val="center"/>
          </w:tcPr>
          <w:p w14:paraId="2EF11EA5" w14:textId="77777777" w:rsidR="00A9306E" w:rsidRPr="00FD1EE4" w:rsidRDefault="00987C9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4CEB95E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2DC06CE" w14:textId="77777777" w:rsidTr="00F32DDC">
        <w:tc>
          <w:tcPr>
            <w:tcW w:w="2837" w:type="dxa"/>
            <w:shd w:val="clear" w:color="auto" w:fill="D9E2F3"/>
            <w:vAlign w:val="center"/>
          </w:tcPr>
          <w:p w14:paraId="04E2050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DE69B2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4FB2CE" w14:textId="77777777" w:rsidTr="00F32DDC">
        <w:tc>
          <w:tcPr>
            <w:tcW w:w="2837" w:type="dxa"/>
            <w:shd w:val="clear" w:color="auto" w:fill="D9E2F3"/>
            <w:vAlign w:val="center"/>
          </w:tcPr>
          <w:p w14:paraId="0DFDF79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6310EF4A" w14:textId="77777777" w:rsidR="00A9306E" w:rsidRPr="00B23852"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1BB8DF00" w14:textId="77777777" w:rsidR="00A9306E" w:rsidRPr="00FD1EE4" w:rsidRDefault="00987C94"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94A2538" w14:textId="77777777" w:rsidTr="00F32DDC">
        <w:tc>
          <w:tcPr>
            <w:tcW w:w="2837" w:type="dxa"/>
            <w:shd w:val="clear" w:color="auto" w:fill="D9E2F3"/>
            <w:vAlign w:val="center"/>
          </w:tcPr>
          <w:p w14:paraId="728B5E54"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7AEA005" w14:textId="77777777" w:rsidR="00A9306E" w:rsidRPr="005600B4"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313DC20C" w14:textId="77777777" w:rsidR="00A9306E" w:rsidRPr="005600B4" w:rsidRDefault="00987C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C82AD8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CC57B0F" w14:textId="77777777" w:rsidTr="00F32DDC">
        <w:tc>
          <w:tcPr>
            <w:tcW w:w="2837" w:type="dxa"/>
            <w:shd w:val="clear" w:color="auto" w:fill="D9E2F3"/>
            <w:vAlign w:val="center"/>
          </w:tcPr>
          <w:p w14:paraId="5C4832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8C9B2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8ED071" w14:textId="77777777" w:rsidTr="00F32DDC">
        <w:tc>
          <w:tcPr>
            <w:tcW w:w="2837" w:type="dxa"/>
            <w:shd w:val="clear" w:color="auto" w:fill="D9E2F3"/>
            <w:vAlign w:val="center"/>
          </w:tcPr>
          <w:p w14:paraId="4F0EBAF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326E794" w14:textId="77777777" w:rsidR="00A9306E" w:rsidRPr="00FD1EE4" w:rsidRDefault="00A9306E" w:rsidP="00F32DDC">
            <w:pPr>
              <w:spacing w:before="240" w:after="240"/>
              <w:rPr>
                <w:rFonts w:ascii="GHEA Grapalat" w:eastAsia="GHEA Grapalat" w:hAnsi="GHEA Grapalat" w:cs="GHEA Grapalat"/>
              </w:rPr>
            </w:pPr>
          </w:p>
        </w:tc>
      </w:tr>
    </w:tbl>
    <w:p w14:paraId="2FDF30F5"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065F06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1C5507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8EF2F55" w14:textId="77777777" w:rsidTr="00F32DDC">
        <w:tc>
          <w:tcPr>
            <w:tcW w:w="2835" w:type="dxa"/>
            <w:shd w:val="clear" w:color="auto" w:fill="D9E2F3"/>
            <w:vAlign w:val="center"/>
          </w:tcPr>
          <w:p w14:paraId="09ADA7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5F2A6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20C0CFA" w14:textId="77777777" w:rsidTr="00F32DDC">
        <w:tc>
          <w:tcPr>
            <w:tcW w:w="2835" w:type="dxa"/>
            <w:shd w:val="clear" w:color="auto" w:fill="D9E2F3"/>
            <w:vAlign w:val="center"/>
          </w:tcPr>
          <w:p w14:paraId="7AF78F5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642F70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53D5B0" w14:textId="77777777" w:rsidTr="00F32DDC">
        <w:tc>
          <w:tcPr>
            <w:tcW w:w="2835" w:type="dxa"/>
            <w:shd w:val="clear" w:color="auto" w:fill="D9E2F3"/>
            <w:vAlign w:val="center"/>
          </w:tcPr>
          <w:p w14:paraId="335AC4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C3397D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65489D" w14:textId="77777777" w:rsidTr="00F32DDC">
        <w:tc>
          <w:tcPr>
            <w:tcW w:w="2835" w:type="dxa"/>
            <w:shd w:val="clear" w:color="auto" w:fill="D9E2F3"/>
            <w:vAlign w:val="center"/>
          </w:tcPr>
          <w:p w14:paraId="053993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CDFA2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434C38" w14:textId="77777777" w:rsidTr="00F32DDC">
        <w:tc>
          <w:tcPr>
            <w:tcW w:w="2835" w:type="dxa"/>
            <w:shd w:val="clear" w:color="auto" w:fill="D9E2F3"/>
            <w:vAlign w:val="center"/>
          </w:tcPr>
          <w:p w14:paraId="1A9FA6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9B0F8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C2AAC3" w14:textId="77777777" w:rsidTr="00F32DDC">
        <w:tc>
          <w:tcPr>
            <w:tcW w:w="2835" w:type="dxa"/>
            <w:shd w:val="clear" w:color="auto" w:fill="D9E2F3"/>
            <w:vAlign w:val="center"/>
          </w:tcPr>
          <w:p w14:paraId="51CFC70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B122F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B28E78" w14:textId="77777777" w:rsidTr="00F32DDC">
        <w:tc>
          <w:tcPr>
            <w:tcW w:w="2835" w:type="dxa"/>
            <w:shd w:val="clear" w:color="auto" w:fill="D9E2F3"/>
            <w:vAlign w:val="center"/>
          </w:tcPr>
          <w:p w14:paraId="0E1E029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056F99B" w14:textId="77777777" w:rsidR="00A9306E" w:rsidRPr="00FD1EE4" w:rsidRDefault="00A9306E" w:rsidP="00F32DDC">
            <w:pPr>
              <w:spacing w:before="240" w:after="240"/>
              <w:rPr>
                <w:rFonts w:ascii="GHEA Grapalat" w:eastAsia="GHEA Grapalat" w:hAnsi="GHEA Grapalat" w:cs="GHEA Grapalat"/>
              </w:rPr>
            </w:pPr>
          </w:p>
        </w:tc>
      </w:tr>
    </w:tbl>
    <w:p w14:paraId="44105F4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8A04BEC" w14:textId="77777777" w:rsidTr="00F32DDC">
        <w:trPr>
          <w:trHeight w:val="853"/>
        </w:trPr>
        <w:tc>
          <w:tcPr>
            <w:tcW w:w="2835" w:type="dxa"/>
            <w:vMerge w:val="restart"/>
            <w:shd w:val="clear" w:color="auto" w:fill="D9E2F3"/>
            <w:vAlign w:val="center"/>
          </w:tcPr>
          <w:p w14:paraId="4324A7F2"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04BD7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CDF0D8" w14:textId="77777777" w:rsidTr="00F32DDC">
        <w:trPr>
          <w:trHeight w:val="850"/>
        </w:trPr>
        <w:tc>
          <w:tcPr>
            <w:tcW w:w="2835" w:type="dxa"/>
            <w:vMerge/>
            <w:shd w:val="clear" w:color="auto" w:fill="D9E2F3"/>
            <w:vAlign w:val="center"/>
          </w:tcPr>
          <w:p w14:paraId="288D63B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3657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A6D2AB" w14:textId="77777777" w:rsidTr="00F32DDC">
        <w:trPr>
          <w:trHeight w:val="850"/>
        </w:trPr>
        <w:tc>
          <w:tcPr>
            <w:tcW w:w="2835" w:type="dxa"/>
            <w:vMerge/>
            <w:shd w:val="clear" w:color="auto" w:fill="D9E2F3"/>
            <w:vAlign w:val="center"/>
          </w:tcPr>
          <w:p w14:paraId="059D716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1340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BA09B1" w14:textId="77777777" w:rsidTr="00F32DDC">
        <w:trPr>
          <w:trHeight w:val="850"/>
        </w:trPr>
        <w:tc>
          <w:tcPr>
            <w:tcW w:w="2835" w:type="dxa"/>
            <w:vMerge/>
            <w:shd w:val="clear" w:color="auto" w:fill="D9E2F3"/>
            <w:vAlign w:val="center"/>
          </w:tcPr>
          <w:p w14:paraId="27ECE5A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340B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0C7B04" w14:textId="77777777" w:rsidTr="00F32DDC">
        <w:trPr>
          <w:trHeight w:val="850"/>
        </w:trPr>
        <w:tc>
          <w:tcPr>
            <w:tcW w:w="2835" w:type="dxa"/>
            <w:vMerge/>
            <w:shd w:val="clear" w:color="auto" w:fill="D9E2F3"/>
            <w:vAlign w:val="center"/>
          </w:tcPr>
          <w:p w14:paraId="5D12A48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3F28C9" w14:textId="77777777" w:rsidR="00A9306E" w:rsidRPr="00FD1EE4" w:rsidRDefault="00A9306E" w:rsidP="00F32DDC">
            <w:pPr>
              <w:spacing w:before="240" w:after="240"/>
              <w:rPr>
                <w:rFonts w:ascii="GHEA Grapalat" w:eastAsia="GHEA Grapalat" w:hAnsi="GHEA Grapalat" w:cs="GHEA Grapalat"/>
              </w:rPr>
            </w:pPr>
          </w:p>
        </w:tc>
      </w:tr>
    </w:tbl>
    <w:p w14:paraId="6AD813AE"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BE3477A" w14:textId="77777777" w:rsidTr="00F32DDC">
        <w:tc>
          <w:tcPr>
            <w:tcW w:w="2835" w:type="dxa"/>
            <w:shd w:val="clear" w:color="auto" w:fill="D9E2F3"/>
            <w:vAlign w:val="center"/>
          </w:tcPr>
          <w:p w14:paraId="7E77E2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582B30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E11B06" w14:textId="77777777" w:rsidTr="00F32DDC">
        <w:tc>
          <w:tcPr>
            <w:tcW w:w="2835" w:type="dxa"/>
            <w:shd w:val="clear" w:color="auto" w:fill="D9E2F3"/>
            <w:vAlign w:val="center"/>
          </w:tcPr>
          <w:p w14:paraId="2939B7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64A8BC7" w14:textId="77777777" w:rsidR="00A9306E" w:rsidRPr="00FD1EE4" w:rsidRDefault="00A9306E" w:rsidP="00F32DDC">
            <w:pPr>
              <w:spacing w:before="240" w:after="240"/>
              <w:rPr>
                <w:rFonts w:ascii="GHEA Grapalat" w:eastAsia="GHEA Grapalat" w:hAnsi="GHEA Grapalat" w:cs="GHEA Grapalat"/>
              </w:rPr>
            </w:pPr>
          </w:p>
        </w:tc>
      </w:tr>
    </w:tbl>
    <w:p w14:paraId="1AD684D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2B2961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58AE531F" w14:textId="77777777" w:rsidTr="00F32DDC">
        <w:tc>
          <w:tcPr>
            <w:tcW w:w="9016" w:type="dxa"/>
            <w:shd w:val="clear" w:color="auto" w:fill="DBE5F1" w:themeFill="accent1" w:themeFillTint="33"/>
          </w:tcPr>
          <w:p w14:paraId="083447AC"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4B187D5B" w14:textId="77777777" w:rsidTr="00F32DDC">
        <w:trPr>
          <w:trHeight w:val="10187"/>
        </w:trPr>
        <w:tc>
          <w:tcPr>
            <w:tcW w:w="9016" w:type="dxa"/>
          </w:tcPr>
          <w:p w14:paraId="32B7AA99" w14:textId="77777777" w:rsidR="00A9306E" w:rsidRPr="00FD1EE4" w:rsidRDefault="00A9306E" w:rsidP="00F32DDC">
            <w:pPr>
              <w:rPr>
                <w:rFonts w:ascii="GHEA Grapalat" w:eastAsia="GHEA Grapalat" w:hAnsi="GHEA Grapalat" w:cs="GHEA Grapalat"/>
                <w:b/>
                <w:color w:val="000000"/>
              </w:rPr>
            </w:pPr>
          </w:p>
        </w:tc>
      </w:tr>
    </w:tbl>
    <w:p w14:paraId="058DFAB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32D89646" w14:textId="77777777" w:rsidR="00A9306E" w:rsidRDefault="00A9306E" w:rsidP="00A9306E">
      <w:pPr>
        <w:rPr>
          <w:rFonts w:ascii="GHEA Grapalat" w:hAnsi="GHEA Grapalat"/>
          <w:b/>
        </w:rPr>
      </w:pPr>
    </w:p>
    <w:p w14:paraId="3A09DA11" w14:textId="77777777" w:rsidR="00A9306E" w:rsidRDefault="00A9306E" w:rsidP="00A9306E">
      <w:pPr>
        <w:rPr>
          <w:ins w:id="5" w:author="Inesa Kocharyan" w:date="2021-09-01T11:45:00Z"/>
          <w:rFonts w:ascii="GHEA Grapalat" w:hAnsi="GHEA Grapalat"/>
          <w:b/>
        </w:rPr>
      </w:pPr>
    </w:p>
    <w:p w14:paraId="26FF8177" w14:textId="77777777" w:rsidR="00A9306E" w:rsidRDefault="00A9306E" w:rsidP="00A9306E">
      <w:pPr>
        <w:rPr>
          <w:rFonts w:ascii="GHEA Grapalat" w:hAnsi="GHEA Grapalat"/>
          <w:b/>
        </w:rPr>
      </w:pPr>
      <w:r>
        <w:rPr>
          <w:rFonts w:ascii="GHEA Grapalat" w:hAnsi="GHEA Grapalat"/>
          <w:b/>
        </w:rPr>
        <w:br w:type="page"/>
      </w:r>
    </w:p>
    <w:p w14:paraId="33166A0E"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DEF5AE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28006A5"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48BCBF8"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21CD5BD"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7409C0A"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4AEE015"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3D76529"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950C671"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AD989C8"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0687A85C"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D5277B6"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7FC753F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EDE6B5"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B8607A"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55A276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EA6504A"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6317B9"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92035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5966F4E"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738C96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892FB29"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установленных пунктом 4.5 </w:t>
      </w:r>
      <w:r w:rsidRPr="000306ED">
        <w:rPr>
          <w:rFonts w:ascii="GHEA Grapalat" w:hAnsi="GHEA Grapalat"/>
        </w:rPr>
        <w:lastRenderedPageBreak/>
        <w:t>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9BA3B1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878FFF3"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44FFE20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8EC45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B1008D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130E16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B43DB19"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5392E2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DABEFD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81C35D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D4A37D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34C4E6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1689A7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4FA80EE"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14:paraId="1930D8B2" w14:textId="77777777" w:rsidR="00B32672" w:rsidRPr="00B32672" w:rsidRDefault="00B32672" w:rsidP="00A9306E">
      <w:pPr>
        <w:spacing w:line="360" w:lineRule="auto"/>
        <w:contextualSpacing/>
        <w:jc w:val="both"/>
        <w:rPr>
          <w:rFonts w:ascii="GHEA Grapalat" w:hAnsi="GHEA Grapalat"/>
        </w:rPr>
      </w:pPr>
    </w:p>
    <w:p w14:paraId="01F5DAEB"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4FDC09F7"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7772319" w14:textId="77777777" w:rsidR="00A9306E" w:rsidRDefault="00A9306E">
      <w:pPr>
        <w:rPr>
          <w:rFonts w:ascii="GHEA Grapalat" w:hAnsi="GHEA Grapalat"/>
          <w:b/>
        </w:rPr>
      </w:pPr>
      <w:r>
        <w:rPr>
          <w:rFonts w:ascii="GHEA Grapalat" w:hAnsi="GHEA Grapalat"/>
          <w:b/>
        </w:rPr>
        <w:br w:type="page"/>
      </w:r>
    </w:p>
    <w:p w14:paraId="408A42CF"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1331D90B" w14:textId="774CB0B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9400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55AAF">
        <w:rPr>
          <w:rFonts w:ascii="GHEA Grapalat" w:hAnsi="GHEA Grapalat"/>
          <w:b/>
          <w:sz w:val="24"/>
          <w:szCs w:val="24"/>
        </w:rPr>
        <w:t>«GGAK-GHTsDzB-</w:t>
      </w:r>
      <w:r w:rsidR="0048619C">
        <w:rPr>
          <w:rFonts w:ascii="GHEA Grapalat" w:hAnsi="GHEA Grapalat"/>
          <w:b/>
          <w:sz w:val="24"/>
          <w:szCs w:val="24"/>
        </w:rPr>
        <w:t>23/</w:t>
      </w:r>
      <w:r w:rsidR="00CE4C41">
        <w:rPr>
          <w:rFonts w:ascii="GHEA Grapalat" w:hAnsi="GHEA Grapalat"/>
          <w:b/>
          <w:sz w:val="24"/>
          <w:szCs w:val="24"/>
        </w:rPr>
        <w:t>9/P</w:t>
      </w:r>
      <w:r w:rsidR="00F55AAF">
        <w:rPr>
          <w:rFonts w:ascii="GHEA Grapalat" w:hAnsi="GHEA Grapalat"/>
          <w:b/>
          <w:sz w:val="24"/>
          <w:szCs w:val="24"/>
        </w:rPr>
        <w:t>»</w:t>
      </w:r>
      <w:r w:rsidR="00DC619D">
        <w:rPr>
          <w:rStyle w:val="FootnoteReference"/>
          <w:rFonts w:ascii="GHEA Grapalat" w:hAnsi="GHEA Grapalat"/>
          <w:b/>
          <w:sz w:val="24"/>
          <w:szCs w:val="24"/>
        </w:rPr>
        <w:footnoteReference w:customMarkFollows="1" w:id="3"/>
        <w:t>*</w:t>
      </w:r>
    </w:p>
    <w:p w14:paraId="7A60264D" w14:textId="77777777" w:rsidR="00B2572B" w:rsidRPr="009044F1" w:rsidRDefault="00B2572B" w:rsidP="00B46D58">
      <w:pPr>
        <w:widowControl w:val="0"/>
        <w:spacing w:after="120"/>
        <w:ind w:firstLine="567"/>
        <w:jc w:val="center"/>
        <w:rPr>
          <w:rFonts w:ascii="GHEA Grapalat" w:hAnsi="GHEA Grapalat"/>
        </w:rPr>
      </w:pPr>
    </w:p>
    <w:p w14:paraId="55AA57B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2F448E0" w14:textId="77777777" w:rsidR="00B2572B" w:rsidRPr="009044F1" w:rsidRDefault="00B2572B" w:rsidP="00B46D58">
      <w:pPr>
        <w:widowControl w:val="0"/>
        <w:spacing w:after="120"/>
        <w:ind w:firstLine="567"/>
        <w:jc w:val="center"/>
        <w:rPr>
          <w:rFonts w:ascii="GHEA Grapalat" w:hAnsi="GHEA Grapalat"/>
        </w:rPr>
      </w:pPr>
    </w:p>
    <w:p w14:paraId="709C65BB" w14:textId="05BEA4C1"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9400F">
        <w:rPr>
          <w:rFonts w:ascii="GHEA Grapalat" w:hAnsi="GHEA Grapalat"/>
          <w:spacing w:val="-6"/>
        </w:rPr>
        <w:t>запрос котировок</w:t>
      </w:r>
      <w:r w:rsidRPr="005744FC">
        <w:rPr>
          <w:rFonts w:ascii="GHEA Grapalat" w:hAnsi="GHEA Grapalat"/>
          <w:spacing w:val="-6"/>
        </w:rPr>
        <w:t xml:space="preserve"> под кодом </w:t>
      </w:r>
      <w:r w:rsidR="00F55AAF">
        <w:rPr>
          <w:rFonts w:ascii="GHEA Grapalat" w:hAnsi="GHEA Grapalat"/>
          <w:spacing w:val="-6"/>
        </w:rPr>
        <w:t>«GGAK-GHTsDzB-</w:t>
      </w:r>
      <w:r w:rsidR="0048619C">
        <w:rPr>
          <w:rFonts w:ascii="GHEA Grapalat" w:hAnsi="GHEA Grapalat"/>
          <w:spacing w:val="-6"/>
        </w:rPr>
        <w:t>23/</w:t>
      </w:r>
      <w:r w:rsidR="00CE4C41">
        <w:rPr>
          <w:rFonts w:ascii="GHEA Grapalat" w:hAnsi="GHEA Grapalat"/>
          <w:spacing w:val="-6"/>
        </w:rPr>
        <w:t>9/P</w:t>
      </w:r>
      <w:r w:rsidR="00F55AAF">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AF7A52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987C16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81460E4"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0D5F30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037B67F7"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ADA2D09"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EFEA103"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1973DBEA"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CC86219"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7E68147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9E74DE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A4D49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EDDE00D"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050256E"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B8B75E"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025F52CA"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DF7C75B"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45A7BBD6"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3B0A5F6"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0E92E5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CA45EE1"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8D8C75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F631F5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8B6B0FC" w14:textId="77777777" w:rsidR="004A317B" w:rsidRPr="005744FC" w:rsidRDefault="004A317B" w:rsidP="00B46D58">
            <w:pPr>
              <w:widowControl w:val="0"/>
              <w:jc w:val="center"/>
              <w:rPr>
                <w:rFonts w:ascii="GHEA Grapalat" w:hAnsi="GHEA Grapalat"/>
                <w:sz w:val="20"/>
                <w:szCs w:val="20"/>
              </w:rPr>
            </w:pPr>
          </w:p>
        </w:tc>
      </w:tr>
    </w:tbl>
    <w:p w14:paraId="16BA402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23BD9C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D1F922C" w14:textId="77777777" w:rsidR="00DC619D" w:rsidRPr="00D3436F" w:rsidRDefault="00DC619D" w:rsidP="00B46D58">
      <w:pPr>
        <w:widowControl w:val="0"/>
        <w:spacing w:after="160"/>
        <w:jc w:val="both"/>
        <w:rPr>
          <w:rFonts w:ascii="GHEA Grapalat" w:hAnsi="GHEA Grapalat"/>
          <w:lang w:val="es-ES"/>
        </w:rPr>
      </w:pPr>
    </w:p>
    <w:p w14:paraId="4F376FC3"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C76B27" w14:textId="77777777" w:rsidR="00B217BB" w:rsidRDefault="00B217BB" w:rsidP="00B46D58">
      <w:pPr>
        <w:rPr>
          <w:rFonts w:ascii="GHEA Grapalat" w:hAnsi="GHEA Grapalat"/>
          <w:b/>
        </w:rPr>
      </w:pPr>
      <w:r>
        <w:rPr>
          <w:rFonts w:ascii="GHEA Grapalat" w:hAnsi="GHEA Grapalat"/>
          <w:b/>
        </w:rPr>
        <w:br w:type="page"/>
      </w:r>
    </w:p>
    <w:p w14:paraId="1FF88524" w14:textId="193447A8" w:rsidR="00542F4F" w:rsidRDefault="00542F4F" w:rsidP="00542F4F">
      <w:pPr>
        <w:rPr>
          <w:rFonts w:ascii="GHEA Grapalat" w:hAnsi="GHEA Grapalat"/>
          <w:i/>
          <w:sz w:val="22"/>
          <w:szCs w:val="22"/>
        </w:rPr>
      </w:pPr>
    </w:p>
    <w:p w14:paraId="1C1867AF" w14:textId="77777777" w:rsidR="00673870" w:rsidRPr="00F55AAF" w:rsidRDefault="00673870" w:rsidP="00F55AAF">
      <w:pPr>
        <w:widowControl w:val="0"/>
        <w:jc w:val="right"/>
        <w:rPr>
          <w:rFonts w:ascii="GHEA Grapalat" w:hAnsi="GHEA Grapalat" w:cs="GHEA Grapalat"/>
          <w:b/>
          <w:i/>
          <w:sz w:val="20"/>
          <w:szCs w:val="20"/>
        </w:rPr>
      </w:pPr>
      <w:r w:rsidRPr="00F55AAF">
        <w:rPr>
          <w:rFonts w:ascii="GHEA Grapalat" w:hAnsi="GHEA Grapalat"/>
          <w:b/>
          <w:i/>
          <w:sz w:val="20"/>
          <w:szCs w:val="20"/>
        </w:rPr>
        <w:t>Приложение № 4.2</w:t>
      </w:r>
    </w:p>
    <w:p w14:paraId="6F4E617D" w14:textId="55B12CE2" w:rsidR="00673870" w:rsidRPr="00F55AAF" w:rsidRDefault="00673870" w:rsidP="00F55AAF">
      <w:pPr>
        <w:widowControl w:val="0"/>
        <w:jc w:val="right"/>
        <w:rPr>
          <w:rFonts w:ascii="GHEA Grapalat" w:hAnsi="GHEA Grapalat" w:cs="GHEA Grapalat"/>
          <w:b/>
          <w:i/>
          <w:sz w:val="20"/>
          <w:szCs w:val="20"/>
        </w:rPr>
      </w:pPr>
      <w:r w:rsidRPr="00F55AAF">
        <w:rPr>
          <w:rFonts w:ascii="GHEA Grapalat" w:hAnsi="GHEA Grapalat"/>
          <w:b/>
          <w:i/>
          <w:sz w:val="20"/>
          <w:szCs w:val="20"/>
        </w:rPr>
        <w:t xml:space="preserve">к Приглашению на </w:t>
      </w:r>
      <w:r w:rsidR="00E9400F" w:rsidRPr="00F55AAF">
        <w:rPr>
          <w:rFonts w:ascii="GHEA Grapalat" w:hAnsi="GHEA Grapalat"/>
          <w:b/>
          <w:i/>
          <w:sz w:val="20"/>
          <w:szCs w:val="20"/>
        </w:rPr>
        <w:t>запрос котировок</w:t>
      </w:r>
      <w:r w:rsidRPr="00F55AAF">
        <w:rPr>
          <w:rFonts w:ascii="GHEA Grapalat" w:hAnsi="GHEA Grapalat" w:cs="GHEA Grapalat"/>
          <w:b/>
          <w:i/>
          <w:sz w:val="20"/>
          <w:szCs w:val="20"/>
        </w:rPr>
        <w:br/>
      </w:r>
      <w:r w:rsidRPr="00F55AAF">
        <w:rPr>
          <w:rFonts w:ascii="GHEA Grapalat" w:hAnsi="GHEA Grapalat"/>
          <w:b/>
          <w:i/>
          <w:sz w:val="20"/>
          <w:szCs w:val="20"/>
        </w:rPr>
        <w:t xml:space="preserve">под кодом </w:t>
      </w:r>
      <w:r w:rsidR="00F55AAF" w:rsidRPr="00F55AAF">
        <w:rPr>
          <w:rFonts w:ascii="GHEA Grapalat" w:hAnsi="GHEA Grapalat"/>
          <w:b/>
          <w:i/>
          <w:sz w:val="20"/>
          <w:szCs w:val="20"/>
        </w:rPr>
        <w:t>«GGAK-GHTsDzB-</w:t>
      </w:r>
      <w:r w:rsidR="0048619C">
        <w:rPr>
          <w:rFonts w:ascii="GHEA Grapalat" w:hAnsi="GHEA Grapalat"/>
          <w:b/>
          <w:i/>
          <w:sz w:val="20"/>
          <w:szCs w:val="20"/>
        </w:rPr>
        <w:t>23/</w:t>
      </w:r>
      <w:r w:rsidR="00CE4C41">
        <w:rPr>
          <w:rFonts w:ascii="GHEA Grapalat" w:hAnsi="GHEA Grapalat"/>
          <w:b/>
          <w:i/>
          <w:sz w:val="20"/>
          <w:szCs w:val="20"/>
        </w:rPr>
        <w:t>9/P</w:t>
      </w:r>
      <w:r w:rsidR="00F55AAF" w:rsidRPr="00F55AAF">
        <w:rPr>
          <w:rFonts w:ascii="GHEA Grapalat" w:hAnsi="GHEA Grapalat"/>
          <w:b/>
          <w:i/>
          <w:sz w:val="20"/>
          <w:szCs w:val="20"/>
        </w:rPr>
        <w:t>»</w:t>
      </w:r>
      <w:r w:rsidRPr="00F55AAF">
        <w:rPr>
          <w:rStyle w:val="FootnoteReference"/>
          <w:rFonts w:ascii="GHEA Grapalat" w:hAnsi="GHEA Grapalat"/>
          <w:b/>
          <w:i/>
          <w:sz w:val="20"/>
          <w:szCs w:val="20"/>
        </w:rPr>
        <w:footnoteReference w:customMarkFollows="1" w:id="5"/>
        <w:t>*</w:t>
      </w:r>
      <w:r w:rsidR="004B7F14" w:rsidRPr="00F55AAF">
        <w:rPr>
          <w:rFonts w:ascii="GHEA Grapalat" w:hAnsi="GHEA Grapalat"/>
          <w:b/>
          <w:i/>
          <w:sz w:val="20"/>
          <w:szCs w:val="20"/>
        </w:rPr>
        <w:t>*</w:t>
      </w:r>
    </w:p>
    <w:p w14:paraId="2CFEEC1A" w14:textId="77777777" w:rsidR="003D2FE2" w:rsidRPr="00B138F3" w:rsidRDefault="003D2FE2" w:rsidP="003D2FE2">
      <w:pPr>
        <w:widowControl w:val="0"/>
        <w:spacing w:after="160"/>
        <w:jc w:val="center"/>
        <w:rPr>
          <w:rFonts w:ascii="GHEA Grapalat" w:hAnsi="GHEA Grapalat"/>
          <w:b/>
          <w:sz w:val="22"/>
          <w:szCs w:val="22"/>
        </w:rPr>
      </w:pPr>
    </w:p>
    <w:p w14:paraId="4AB4664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5C595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0FBC4FA" w14:textId="77777777" w:rsidTr="00B932B8">
        <w:tc>
          <w:tcPr>
            <w:tcW w:w="4786" w:type="dxa"/>
          </w:tcPr>
          <w:p w14:paraId="08016CCF"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9B7F341"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14:paraId="35D93721"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924AEEC" w14:textId="77777777" w:rsidR="003D2FE2" w:rsidRPr="00B138F3" w:rsidRDefault="003D2FE2" w:rsidP="00F55AA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F578DF1" w14:textId="77777777" w:rsidR="003D2FE2" w:rsidRPr="00B138F3" w:rsidRDefault="003D2FE2" w:rsidP="00F55AA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CED3A35"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3DECD0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716581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F3F41AE" w14:textId="1A69EA0C" w:rsidR="003D2FE2" w:rsidRPr="00B138F3" w:rsidRDefault="00F55AAF" w:rsidP="003D2FE2">
      <w:pPr>
        <w:widowControl w:val="0"/>
        <w:tabs>
          <w:tab w:val="left" w:pos="567"/>
        </w:tabs>
        <w:jc w:val="both"/>
        <w:rPr>
          <w:rFonts w:ascii="GHEA Grapalat" w:hAnsi="GHEA Grapalat" w:cs="GHEA Grapalat"/>
          <w:spacing w:val="-6"/>
          <w:sz w:val="22"/>
          <w:szCs w:val="22"/>
        </w:rPr>
      </w:pPr>
      <w:r w:rsidRPr="00F55AAF">
        <w:rPr>
          <w:rFonts w:ascii="GHEA Grapalat" w:hAnsi="GHEA Grapalat"/>
          <w:spacing w:val="-6"/>
          <w:sz w:val="22"/>
          <w:szCs w:val="22"/>
        </w:rPr>
        <w:t xml:space="preserve">1.1.Компания участвует в организованной </w:t>
      </w:r>
      <w:r w:rsidRPr="00F55AAF">
        <w:rPr>
          <w:rFonts w:ascii="GHEA Grapalat" w:hAnsi="GHEA Grapalat"/>
          <w:spacing w:val="-6"/>
          <w:sz w:val="22"/>
          <w:szCs w:val="22"/>
          <w:u w:val="single"/>
        </w:rPr>
        <w:t>ГНКО «Центр аукциона и оценки имущества»</w:t>
      </w:r>
      <w:r w:rsidR="003D2FE2" w:rsidRPr="00B138F3">
        <w:rPr>
          <w:rFonts w:ascii="GHEA Grapalat" w:hAnsi="GHEA Grapalat"/>
          <w:spacing w:val="-6"/>
          <w:sz w:val="22"/>
          <w:szCs w:val="22"/>
        </w:rPr>
        <w:t xml:space="preserve">*(далее — Заказчик) </w:t>
      </w:r>
    </w:p>
    <w:p w14:paraId="28C76E7A"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5E615FE" w14:textId="578E6353"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F55AAF" w:rsidRPr="00F55AAF">
        <w:rPr>
          <w:rFonts w:ascii="GHEA Grapalat" w:hAnsi="GHEA Grapalat"/>
          <w:b/>
          <w:i/>
          <w:u w:val="single"/>
        </w:rPr>
        <w:t>«GGAK-GHTsDzB-</w:t>
      </w:r>
      <w:r w:rsidR="0048619C">
        <w:rPr>
          <w:rFonts w:ascii="GHEA Grapalat" w:hAnsi="GHEA Grapalat"/>
          <w:b/>
          <w:i/>
          <w:u w:val="single"/>
        </w:rPr>
        <w:t>23/</w:t>
      </w:r>
      <w:r w:rsidR="00CE4C41">
        <w:rPr>
          <w:rFonts w:ascii="GHEA Grapalat" w:hAnsi="GHEA Grapalat"/>
          <w:b/>
          <w:i/>
          <w:u w:val="single"/>
        </w:rPr>
        <w:t>9/P</w:t>
      </w:r>
      <w:r w:rsidR="00F55AAF" w:rsidRPr="00F55AAF">
        <w:rPr>
          <w:rFonts w:ascii="GHEA Grapalat" w:hAnsi="GHEA Grapalat"/>
          <w:b/>
          <w:i/>
          <w:u w:val="single"/>
        </w:rPr>
        <w:t>»</w:t>
      </w:r>
      <w:r w:rsidRPr="00B138F3">
        <w:rPr>
          <w:rFonts w:ascii="GHEA Grapalat" w:hAnsi="GHEA Grapalat"/>
          <w:sz w:val="22"/>
          <w:szCs w:val="22"/>
        </w:rPr>
        <w:t>*.</w:t>
      </w:r>
    </w:p>
    <w:p w14:paraId="5FF26258" w14:textId="77777777" w:rsidR="00F55AAF" w:rsidRDefault="00F55AAF" w:rsidP="00F55AAF">
      <w:pPr>
        <w:widowControl w:val="0"/>
        <w:jc w:val="both"/>
        <w:rPr>
          <w:rFonts w:ascii="GHEA Grapalat" w:hAnsi="GHEA Grapalat"/>
          <w:sz w:val="22"/>
          <w:szCs w:val="22"/>
          <w:vertAlign w:val="superscript"/>
        </w:rPr>
      </w:pPr>
      <w:r>
        <w:rPr>
          <w:rFonts w:ascii="GHEA Grapalat" w:hAnsi="GHEA Grapalat"/>
          <w:sz w:val="22"/>
          <w:szCs w:val="22"/>
          <w:vertAlign w:val="superscript"/>
        </w:rPr>
        <w:t xml:space="preserve">                                                                                          </w:t>
      </w:r>
      <w:r w:rsidR="003D2FE2" w:rsidRPr="00B138F3">
        <w:rPr>
          <w:rFonts w:ascii="GHEA Grapalat" w:hAnsi="GHEA Grapalat"/>
          <w:sz w:val="22"/>
          <w:szCs w:val="22"/>
          <w:vertAlign w:val="superscript"/>
        </w:rPr>
        <w:t>код процедуры</w:t>
      </w:r>
    </w:p>
    <w:p w14:paraId="2CF0CB3D" w14:textId="1965581F" w:rsidR="003D2FE2" w:rsidRPr="00B138F3" w:rsidRDefault="003D2FE2" w:rsidP="00F55AAF">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CB1A68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364E217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66DAA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DFEF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BFE38F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2DD862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w:t>
      </w:r>
      <w:r w:rsidRPr="00B138F3">
        <w:rPr>
          <w:rFonts w:ascii="GHEA Grapalat" w:hAnsi="GHEA Grapalat"/>
          <w:sz w:val="22"/>
          <w:szCs w:val="22"/>
        </w:rPr>
        <w:lastRenderedPageBreak/>
        <w:t xml:space="preserve">для обеспечения исполнения Требования. </w:t>
      </w:r>
    </w:p>
    <w:p w14:paraId="67702ED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C2533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B00102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C79269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ECB9C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436DC4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27AE831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CE6D7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EF0B46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45956F"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F8277D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811D52" w14:textId="77777777" w:rsidR="00F55AAF" w:rsidRPr="00E17B52" w:rsidRDefault="00F55AAF" w:rsidP="00F55AAF">
      <w:pPr>
        <w:widowControl w:val="0"/>
        <w:ind w:firstLine="567"/>
        <w:jc w:val="center"/>
        <w:rPr>
          <w:rFonts w:ascii="GHEA Grapalat" w:hAnsi="GHEA Grapalat"/>
          <w:b/>
          <w:sz w:val="22"/>
          <w:szCs w:val="22"/>
        </w:rPr>
      </w:pPr>
      <w:r w:rsidRPr="00E17B52">
        <w:rPr>
          <w:rFonts w:ascii="GHEA Grapalat" w:hAnsi="GHEA Grapalat"/>
          <w:b/>
          <w:sz w:val="22"/>
          <w:szCs w:val="22"/>
        </w:rPr>
        <w:t>3. Адрес, банковские реквизиты Компании</w:t>
      </w:r>
    </w:p>
    <w:p w14:paraId="574EA9B4"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7FD15333" w14:textId="77777777" w:rsidR="00F55AAF" w:rsidRDefault="00F55AAF" w:rsidP="00F55AA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C71D28D" w14:textId="77777777" w:rsidR="00F55AAF" w:rsidRPr="00B138F3" w:rsidRDefault="00F55AAF" w:rsidP="00F55AAF">
      <w:pPr>
        <w:widowControl w:val="0"/>
        <w:ind w:right="4250"/>
        <w:rPr>
          <w:rFonts w:ascii="GHEA Grapalat" w:hAnsi="GHEA Grapalat"/>
        </w:rPr>
      </w:pPr>
      <w:r w:rsidRPr="00B138F3">
        <w:rPr>
          <w:rFonts w:ascii="GHEA Grapalat" w:hAnsi="GHEA Grapalat"/>
        </w:rPr>
        <w:t>_______________________________________</w:t>
      </w:r>
    </w:p>
    <w:p w14:paraId="55A72AFC" w14:textId="77777777" w:rsidR="00F55AAF" w:rsidRPr="00B138F3" w:rsidRDefault="00F55AAF" w:rsidP="00F55AA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928F57E"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035EA47D" w14:textId="77777777" w:rsidR="00F55AAF" w:rsidRPr="00B138F3" w:rsidRDefault="00F55AAF" w:rsidP="00F55AA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0D90E59"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02085C5B" w14:textId="77777777" w:rsidR="00F55AAF" w:rsidRPr="00B138F3" w:rsidRDefault="00F55AAF" w:rsidP="00F55AA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5CBB161"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4260910F" w14:textId="77777777" w:rsidR="00F55AAF" w:rsidRPr="00B138F3" w:rsidRDefault="00F55AAF" w:rsidP="00F55AAF">
      <w:pPr>
        <w:widowControl w:val="0"/>
        <w:pBdr>
          <w:bottom w:val="single" w:sz="12" w:space="1" w:color="auto"/>
        </w:pBdr>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DA9CD7C" w14:textId="70764F18" w:rsidR="00F55AAF" w:rsidRDefault="00F55AAF" w:rsidP="00F55AAF">
      <w:pPr>
        <w:widowControl w:val="0"/>
        <w:jc w:val="both"/>
        <w:rPr>
          <w:rFonts w:ascii="GHEA Grapalat" w:hAnsi="GHEA Grapalat"/>
        </w:rPr>
      </w:pPr>
      <w:r w:rsidRPr="00B138F3">
        <w:rPr>
          <w:rFonts w:ascii="GHEA Grapalat" w:hAnsi="GHEA Grapalat"/>
        </w:rPr>
        <w:lastRenderedPageBreak/>
        <w:t>__________________________</w:t>
      </w:r>
    </w:p>
    <w:p w14:paraId="463CCA24" w14:textId="77777777" w:rsidR="00F55AAF" w:rsidRPr="006F1605" w:rsidRDefault="00F55AAF" w:rsidP="00F55AAF">
      <w:pPr>
        <w:widowControl w:val="0"/>
        <w:jc w:val="both"/>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523947B" w14:textId="77777777" w:rsidR="00F55AAF" w:rsidRPr="00E17B52" w:rsidRDefault="00F55AAF" w:rsidP="00F55AAF">
      <w:pPr>
        <w:widowControl w:val="0"/>
        <w:spacing w:after="160"/>
        <w:rPr>
          <w:rFonts w:ascii="GHEA Grapalat" w:hAnsi="GHEA Grapalat"/>
          <w:sz w:val="20"/>
          <w:szCs w:val="20"/>
        </w:rPr>
      </w:pPr>
      <w:r w:rsidRPr="00E17B52">
        <w:rPr>
          <w:rFonts w:ascii="GHEA Grapalat" w:hAnsi="GHEA Grapalat"/>
          <w:sz w:val="20"/>
          <w:szCs w:val="20"/>
        </w:rPr>
        <w:t>День/месяц/год                                                                                    М. П.</w:t>
      </w:r>
    </w:p>
    <w:p w14:paraId="6103FE82" w14:textId="77777777" w:rsidR="00F55AAF" w:rsidRDefault="00F55AAF" w:rsidP="00F55AAF">
      <w:pPr>
        <w:rPr>
          <w:rFonts w:ascii="GHEA Grapalat" w:hAnsi="GHEA Grapalat" w:cs="Sylfaen"/>
        </w:rPr>
      </w:pPr>
    </w:p>
    <w:p w14:paraId="7147BA88" w14:textId="77777777" w:rsidR="00F55AAF" w:rsidRDefault="00F55AAF" w:rsidP="00F55AAF">
      <w:pPr>
        <w:rPr>
          <w:rFonts w:ascii="GHEA Grapalat" w:hAnsi="GHEA Grapalat" w:cs="Sylfaen"/>
        </w:rPr>
      </w:pPr>
    </w:p>
    <w:p w14:paraId="67CBF687" w14:textId="77777777" w:rsidR="00F55AAF" w:rsidRDefault="00F55AAF" w:rsidP="00F55AAF">
      <w:pPr>
        <w:rPr>
          <w:rFonts w:ascii="GHEA Grapalat" w:hAnsi="GHEA Grapalat" w:cs="Sylfaen"/>
        </w:rPr>
      </w:pPr>
    </w:p>
    <w:p w14:paraId="16BD9474" w14:textId="77777777" w:rsidR="00F55AAF" w:rsidRDefault="00F55AAF" w:rsidP="00F55AAF">
      <w:pPr>
        <w:rPr>
          <w:rFonts w:ascii="GHEA Grapalat" w:hAnsi="GHEA Grapalat" w:cs="Sylfaen"/>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55AAF" w:rsidRPr="00B138F3" w14:paraId="2A3BE956" w14:textId="77777777" w:rsidTr="00610DE9">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4DFD7" w14:textId="77777777" w:rsidR="00F55AAF" w:rsidRPr="009B688B" w:rsidRDefault="00F55AAF" w:rsidP="00610DE9">
            <w:pPr>
              <w:widowControl w:val="0"/>
              <w:tabs>
                <w:tab w:val="left" w:pos="855"/>
              </w:tabs>
              <w:ind w:left="360"/>
              <w:jc w:val="center"/>
              <w:rPr>
                <w:rFonts w:ascii="GHEA Grapalat" w:hAnsi="GHEA Grapalat"/>
                <w:sz w:val="16"/>
                <w:szCs w:val="16"/>
              </w:rPr>
            </w:pPr>
            <w:r w:rsidRPr="009B688B">
              <w:rPr>
                <w:rFonts w:ascii="GHEA Grapalat" w:hAnsi="GHEA Grapalat"/>
                <w:sz w:val="16"/>
                <w:szCs w:val="16"/>
              </w:rPr>
              <w:t>1.</w:t>
            </w:r>
            <w:r w:rsidRPr="009B688B">
              <w:rPr>
                <w:rFonts w:ascii="GHEA Grapalat" w:hAnsi="GHEA Grapalat"/>
                <w:sz w:val="16"/>
                <w:szCs w:val="16"/>
              </w:rPr>
              <w:tab/>
              <w:t>ПЛАТЕЖНОЕ ТРЕБОВАНИЕ *</w:t>
            </w:r>
          </w:p>
        </w:tc>
      </w:tr>
      <w:tr w:rsidR="00F55AAF" w:rsidRPr="00B138F3" w14:paraId="00F10386" w14:textId="77777777" w:rsidTr="00610DE9">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364D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F55AAF" w:rsidRPr="00B138F3" w14:paraId="3BD621F3" w14:textId="77777777" w:rsidTr="00610DE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0D69D"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F55AAF" w:rsidRPr="00B138F3" w14:paraId="79DCEC7A" w14:textId="77777777" w:rsidTr="00610DE9">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E12F36"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F55AAF" w:rsidRPr="00B138F3" w14:paraId="74EE10DF" w14:textId="77777777" w:rsidTr="00610DE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8F790"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F55AAF" w:rsidRPr="00B138F3" w14:paraId="5F2FA311" w14:textId="77777777" w:rsidTr="00610DE9">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A38BD"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F55AAF" w:rsidRPr="00B138F3" w14:paraId="42B1B8A3" w14:textId="77777777" w:rsidTr="00610DE9">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FBF7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F55AAF" w:rsidRPr="00B138F3" w14:paraId="581289F3" w14:textId="77777777" w:rsidTr="00610DE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050EB8"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F55AAF" w:rsidRPr="00B138F3" w14:paraId="5B177AAB" w14:textId="77777777" w:rsidTr="00610DE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A4318B3"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F55AAF" w:rsidRPr="00B138F3" w14:paraId="1257035D" w14:textId="77777777" w:rsidTr="00610DE9">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14:paraId="2EC9E4B0"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F55AAF" w:rsidRPr="00B138F3" w14:paraId="4B97CA51" w14:textId="77777777" w:rsidTr="00610DE9">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14:paraId="2F28CEF1"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F55AAF" w:rsidRPr="00B138F3" w14:paraId="4AFCAEDF" w14:textId="77777777" w:rsidTr="00610DE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19396C4E"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F55AAF" w:rsidRPr="00B138F3" w14:paraId="19A3BB36" w14:textId="77777777" w:rsidTr="00610DE9">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14:paraId="5ACD863D"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w:t>
            </w:r>
            <w:proofErr w:type="spellStart"/>
            <w:r>
              <w:rPr>
                <w:rFonts w:ascii="GHEA Grapalat" w:hAnsi="GHEA Grapalat"/>
                <w:sz w:val="16"/>
                <w:szCs w:val="16"/>
              </w:rPr>
              <w:t>сч</w:t>
            </w:r>
            <w:proofErr w:type="spellEnd"/>
            <w:r>
              <w:rPr>
                <w:rFonts w:ascii="GHEA Grapalat" w:hAnsi="GHEA Grapalat"/>
                <w:sz w:val="16"/>
                <w:szCs w:val="16"/>
              </w:rPr>
              <w:t>.№) 900018002981</w:t>
            </w:r>
          </w:p>
        </w:tc>
      </w:tr>
      <w:tr w:rsidR="00F55AAF" w:rsidRPr="00B138F3" w14:paraId="132890AE" w14:textId="77777777" w:rsidTr="00610DE9">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1D36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F55AAF" w:rsidRPr="00B138F3" w14:paraId="2AB2829B" w14:textId="77777777" w:rsidTr="00610DE9">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0C4"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F55AAF" w:rsidRPr="00B138F3" w14:paraId="1E03339A" w14:textId="77777777" w:rsidTr="00610DE9">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93F04"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F55AAF" w:rsidRPr="00B138F3" w14:paraId="44C42962" w14:textId="77777777" w:rsidTr="00610DE9">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F68C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Цель сделки (уплаты): (для обеспечения квалификации)</w:t>
            </w:r>
          </w:p>
        </w:tc>
      </w:tr>
      <w:tr w:rsidR="00F55AAF" w:rsidRPr="00B138F3" w14:paraId="72C62AD2" w14:textId="77777777" w:rsidTr="00610DE9">
        <w:trPr>
          <w:trHeight w:val="424"/>
        </w:trPr>
        <w:tc>
          <w:tcPr>
            <w:tcW w:w="10980" w:type="dxa"/>
            <w:gridSpan w:val="2"/>
            <w:tcBorders>
              <w:top w:val="single" w:sz="4" w:space="0" w:color="auto"/>
              <w:left w:val="single" w:sz="4" w:space="0" w:color="auto"/>
              <w:right w:val="single" w:sz="4" w:space="0" w:color="000000"/>
            </w:tcBorders>
            <w:noWrap/>
            <w:vAlign w:val="bottom"/>
          </w:tcPr>
          <w:p w14:paraId="34747556" w14:textId="6ECD856F" w:rsidR="00F55AAF" w:rsidRPr="002B4E81"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2B4E81">
              <w:rPr>
                <w:rFonts w:ascii="GHEA Grapalat" w:hAnsi="GHEA Grapalat"/>
                <w:sz w:val="16"/>
                <w:szCs w:val="16"/>
                <w:u w:val="single"/>
              </w:rPr>
              <w:t>«</w:t>
            </w:r>
            <w:r w:rsidRPr="00794E7A">
              <w:rPr>
                <w:rFonts w:ascii="GHEA Grapalat" w:hAnsi="GHEA Grapalat"/>
                <w:b/>
                <w:sz w:val="16"/>
                <w:szCs w:val="16"/>
                <w:u w:val="single"/>
              </w:rPr>
              <w:t>GGAK-GHTsDzB-</w:t>
            </w:r>
            <w:r w:rsidR="0048619C">
              <w:rPr>
                <w:rFonts w:ascii="GHEA Grapalat" w:hAnsi="GHEA Grapalat"/>
                <w:b/>
                <w:sz w:val="16"/>
                <w:szCs w:val="16"/>
                <w:u w:val="single"/>
              </w:rPr>
              <w:t>23/</w:t>
            </w:r>
            <w:r w:rsidR="00CE4C41">
              <w:rPr>
                <w:rFonts w:ascii="GHEA Grapalat" w:hAnsi="GHEA Grapalat"/>
                <w:b/>
                <w:sz w:val="16"/>
                <w:szCs w:val="16"/>
                <w:u w:val="single"/>
              </w:rPr>
              <w:t>9/P</w:t>
            </w:r>
            <w:r w:rsidRPr="002B4E81">
              <w:rPr>
                <w:rFonts w:ascii="GHEA Grapalat" w:hAnsi="GHEA Grapalat"/>
                <w:b/>
                <w:sz w:val="16"/>
                <w:szCs w:val="16"/>
                <w:u w:val="single"/>
              </w:rPr>
              <w:t xml:space="preserve">-  </w:t>
            </w:r>
            <w:r w:rsidRPr="00794E7A">
              <w:rPr>
                <w:rFonts w:ascii="GHEA Grapalat" w:hAnsi="GHEA Grapalat"/>
                <w:sz w:val="16"/>
                <w:szCs w:val="16"/>
                <w:u w:val="single"/>
              </w:rPr>
              <w:t xml:space="preserve"> </w:t>
            </w:r>
            <w:r w:rsidRPr="002B4E81">
              <w:rPr>
                <w:rFonts w:ascii="GHEA Grapalat" w:hAnsi="GHEA Grapalat"/>
                <w:sz w:val="16"/>
                <w:szCs w:val="16"/>
                <w:u w:val="single"/>
              </w:rPr>
              <w:t>»</w:t>
            </w:r>
          </w:p>
        </w:tc>
      </w:tr>
      <w:tr w:rsidR="00F55AAF" w:rsidRPr="00B138F3" w14:paraId="554B7E89" w14:textId="77777777" w:rsidTr="00610DE9">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5BE8A"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F55AAF" w:rsidRPr="00B138F3" w14:paraId="2315A4E7" w14:textId="77777777" w:rsidTr="00610DE9">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4235C5"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F55AAF" w:rsidRPr="00B138F3" w14:paraId="66F8EF3C" w14:textId="77777777" w:rsidTr="00F55AAF">
        <w:trPr>
          <w:trHeight w:val="1316"/>
        </w:trPr>
        <w:tc>
          <w:tcPr>
            <w:tcW w:w="5616" w:type="dxa"/>
            <w:tcBorders>
              <w:top w:val="nil"/>
              <w:left w:val="single" w:sz="4" w:space="0" w:color="auto"/>
              <w:bottom w:val="single" w:sz="4" w:space="0" w:color="auto"/>
              <w:right w:val="single" w:sz="4" w:space="0" w:color="auto"/>
            </w:tcBorders>
            <w:noWrap/>
            <w:vAlign w:val="bottom"/>
          </w:tcPr>
          <w:p w14:paraId="1063FFB2" w14:textId="77777777" w:rsidR="00F55AAF" w:rsidRPr="009B688B" w:rsidRDefault="00F55AAF" w:rsidP="00610DE9">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14:paraId="675517F8" w14:textId="77777777" w:rsidR="00F55AAF" w:rsidRPr="009B688B" w:rsidRDefault="00F55AAF" w:rsidP="00610DE9">
            <w:pPr>
              <w:widowControl w:val="0"/>
              <w:ind w:left="360"/>
              <w:rPr>
                <w:rFonts w:ascii="GHEA Grapalat" w:hAnsi="GHEA Grapalat"/>
                <w:sz w:val="16"/>
                <w:szCs w:val="16"/>
              </w:rPr>
            </w:pPr>
          </w:p>
          <w:p w14:paraId="468569CC"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073895BF" w14:textId="77777777" w:rsidR="00F55AAF" w:rsidRPr="009B688B" w:rsidRDefault="00F55AAF" w:rsidP="00610DE9">
            <w:pPr>
              <w:widowControl w:val="0"/>
              <w:ind w:left="360"/>
              <w:rPr>
                <w:rFonts w:ascii="GHEA Grapalat" w:hAnsi="GHEA Grapalat"/>
                <w:sz w:val="16"/>
                <w:szCs w:val="16"/>
              </w:rPr>
            </w:pPr>
          </w:p>
          <w:p w14:paraId="20D583AD"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3A293BAB" w14:textId="77777777" w:rsidR="00F55AAF" w:rsidRPr="009B688B" w:rsidRDefault="00F55AAF" w:rsidP="00610DE9">
            <w:pPr>
              <w:widowControl w:val="0"/>
              <w:ind w:left="360"/>
              <w:rPr>
                <w:rFonts w:ascii="GHEA Grapalat" w:hAnsi="GHEA Grapalat"/>
                <w:sz w:val="16"/>
                <w:szCs w:val="16"/>
              </w:rPr>
            </w:pPr>
          </w:p>
          <w:p w14:paraId="5AE2F552" w14:textId="77777777" w:rsidR="00F55AAF" w:rsidRPr="009B688B" w:rsidRDefault="00F55AAF" w:rsidP="00610DE9">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14:paraId="4FEA41B3" w14:textId="77777777" w:rsidR="00F55AAF" w:rsidRPr="009B688B" w:rsidRDefault="00F55AAF" w:rsidP="00610DE9">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14:paraId="68E753FB" w14:textId="77777777" w:rsidR="00F55AAF" w:rsidRPr="009B688B" w:rsidRDefault="00F55AAF" w:rsidP="00610DE9">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14:paraId="0D8DA9DD" w14:textId="77777777" w:rsidR="00F55AAF" w:rsidRPr="009B688B" w:rsidRDefault="00F55AAF" w:rsidP="00610DE9">
            <w:pPr>
              <w:widowControl w:val="0"/>
              <w:ind w:left="360"/>
              <w:rPr>
                <w:rFonts w:ascii="GHEA Grapalat" w:hAnsi="GHEA Grapalat"/>
                <w:sz w:val="16"/>
                <w:szCs w:val="16"/>
              </w:rPr>
            </w:pPr>
          </w:p>
          <w:p w14:paraId="0EBA496C"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1B9F6850" w14:textId="77777777" w:rsidR="00F55AAF" w:rsidRPr="009B688B" w:rsidRDefault="00F55AAF" w:rsidP="00610DE9">
            <w:pPr>
              <w:widowControl w:val="0"/>
              <w:ind w:left="360"/>
              <w:jc w:val="right"/>
              <w:rPr>
                <w:rFonts w:ascii="GHEA Grapalat" w:hAnsi="GHEA Grapalat"/>
                <w:sz w:val="16"/>
                <w:szCs w:val="16"/>
              </w:rPr>
            </w:pPr>
          </w:p>
          <w:p w14:paraId="4D7181C1"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168BA7E7" w14:textId="77777777" w:rsidR="00F55AAF" w:rsidRPr="009B688B" w:rsidRDefault="00F55AAF" w:rsidP="00610DE9">
            <w:pPr>
              <w:widowControl w:val="0"/>
              <w:ind w:left="360"/>
              <w:rPr>
                <w:rFonts w:ascii="GHEA Grapalat" w:hAnsi="GHEA Grapalat"/>
                <w:sz w:val="16"/>
                <w:szCs w:val="16"/>
              </w:rPr>
            </w:pPr>
          </w:p>
          <w:p w14:paraId="06B4F3C8" w14:textId="77777777" w:rsidR="00F55AAF" w:rsidRPr="009B688B" w:rsidRDefault="00F55AAF" w:rsidP="00610DE9">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F55AAF" w:rsidRPr="00B138F3" w14:paraId="6B926046" w14:textId="77777777" w:rsidTr="00610DE9">
        <w:trPr>
          <w:trHeight w:val="2194"/>
        </w:trPr>
        <w:tc>
          <w:tcPr>
            <w:tcW w:w="5616" w:type="dxa"/>
            <w:tcBorders>
              <w:top w:val="single" w:sz="4" w:space="0" w:color="auto"/>
              <w:left w:val="single" w:sz="4" w:space="0" w:color="auto"/>
              <w:right w:val="single" w:sz="4" w:space="0" w:color="auto"/>
            </w:tcBorders>
            <w:noWrap/>
            <w:vAlign w:val="bottom"/>
          </w:tcPr>
          <w:p w14:paraId="76FEB7BF"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14:paraId="24DC0A42" w14:textId="77777777" w:rsidR="00F55AAF" w:rsidRPr="009B688B" w:rsidRDefault="00F55AAF" w:rsidP="00610DE9">
            <w:pPr>
              <w:widowControl w:val="0"/>
              <w:tabs>
                <w:tab w:val="left" w:pos="855"/>
              </w:tabs>
              <w:ind w:left="360"/>
              <w:rPr>
                <w:rFonts w:ascii="GHEA Grapalat" w:hAnsi="GHEA Grapalat"/>
                <w:sz w:val="16"/>
                <w:szCs w:val="16"/>
              </w:rPr>
            </w:pPr>
          </w:p>
          <w:p w14:paraId="288240CC"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27FC9C24" w14:textId="77777777" w:rsidR="00F55AAF" w:rsidRPr="009B688B" w:rsidRDefault="00F55AAF" w:rsidP="00610DE9">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14:paraId="20FED63D" w14:textId="77777777" w:rsidR="00F55AAF" w:rsidRPr="009B688B" w:rsidRDefault="00F55AAF" w:rsidP="00610DE9">
            <w:pPr>
              <w:widowControl w:val="0"/>
              <w:tabs>
                <w:tab w:val="left" w:pos="855"/>
              </w:tabs>
              <w:ind w:left="360"/>
              <w:rPr>
                <w:rFonts w:ascii="GHEA Grapalat" w:hAnsi="GHEA Grapalat"/>
                <w:sz w:val="16"/>
                <w:szCs w:val="16"/>
              </w:rPr>
            </w:pPr>
          </w:p>
          <w:p w14:paraId="6B6DAEBC" w14:textId="77777777" w:rsidR="00F55AAF" w:rsidRPr="009B688B" w:rsidRDefault="00F55AAF" w:rsidP="00610DE9">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14:paraId="69D5548F"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14:paraId="3819F24D" w14:textId="77777777" w:rsidR="00F55AAF" w:rsidRPr="009B688B" w:rsidRDefault="00F55AAF" w:rsidP="00610DE9">
            <w:pPr>
              <w:widowControl w:val="0"/>
              <w:tabs>
                <w:tab w:val="left" w:pos="855"/>
              </w:tabs>
              <w:ind w:left="360"/>
              <w:rPr>
                <w:rFonts w:ascii="GHEA Grapalat" w:hAnsi="GHEA Grapalat"/>
                <w:sz w:val="16"/>
                <w:szCs w:val="16"/>
              </w:rPr>
            </w:pPr>
          </w:p>
          <w:p w14:paraId="56715395"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54A04C46" w14:textId="77777777" w:rsidR="00F55AAF" w:rsidRPr="009B688B" w:rsidRDefault="00F55AAF" w:rsidP="00610DE9">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14:paraId="249B0EC5" w14:textId="77777777" w:rsidR="00F55AAF" w:rsidRPr="009B688B" w:rsidRDefault="00F55AAF" w:rsidP="00610DE9">
            <w:pPr>
              <w:widowControl w:val="0"/>
              <w:tabs>
                <w:tab w:val="left" w:pos="855"/>
              </w:tabs>
              <w:ind w:left="360"/>
              <w:rPr>
                <w:rFonts w:ascii="GHEA Grapalat" w:hAnsi="GHEA Grapalat"/>
                <w:sz w:val="16"/>
                <w:szCs w:val="16"/>
              </w:rPr>
            </w:pPr>
          </w:p>
        </w:tc>
      </w:tr>
      <w:tr w:rsidR="00F55AAF" w:rsidRPr="00B138F3" w14:paraId="0BEA6AB3" w14:textId="77777777" w:rsidTr="00610DE9">
        <w:trPr>
          <w:trHeight w:val="2194"/>
        </w:trPr>
        <w:tc>
          <w:tcPr>
            <w:tcW w:w="5616" w:type="dxa"/>
            <w:tcBorders>
              <w:top w:val="nil"/>
              <w:left w:val="single" w:sz="4" w:space="0" w:color="auto"/>
              <w:bottom w:val="single" w:sz="4" w:space="0" w:color="auto"/>
              <w:right w:val="single" w:sz="4" w:space="0" w:color="auto"/>
            </w:tcBorders>
            <w:noWrap/>
            <w:vAlign w:val="bottom"/>
          </w:tcPr>
          <w:p w14:paraId="69844CEC"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14:paraId="1387DE5E" w14:textId="77777777" w:rsidR="00F55AAF" w:rsidRPr="009B688B" w:rsidRDefault="00F55AAF" w:rsidP="00610DE9">
            <w:pPr>
              <w:widowControl w:val="0"/>
              <w:tabs>
                <w:tab w:val="left" w:pos="855"/>
              </w:tabs>
              <w:ind w:left="360"/>
              <w:rPr>
                <w:rFonts w:ascii="GHEA Grapalat" w:hAnsi="GHEA Grapalat"/>
                <w:sz w:val="16"/>
                <w:szCs w:val="16"/>
              </w:rPr>
            </w:pPr>
          </w:p>
          <w:p w14:paraId="5E6A6D73" w14:textId="77777777" w:rsidR="00F55AAF" w:rsidRPr="009B688B" w:rsidRDefault="00F55AAF" w:rsidP="00610DE9">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14:paraId="33F5C28C" w14:textId="77777777" w:rsidR="00F55AAF" w:rsidRPr="009B688B" w:rsidRDefault="00F55AAF" w:rsidP="00610DE9">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14:paraId="763552AB" w14:textId="77777777" w:rsidR="00F55AAF" w:rsidRPr="009B688B" w:rsidRDefault="00F55AAF" w:rsidP="00610DE9">
            <w:pPr>
              <w:widowControl w:val="0"/>
              <w:tabs>
                <w:tab w:val="left" w:pos="855"/>
              </w:tabs>
              <w:ind w:left="360"/>
              <w:rPr>
                <w:rFonts w:ascii="GHEA Grapalat" w:hAnsi="GHEA Grapalat"/>
                <w:sz w:val="16"/>
                <w:szCs w:val="16"/>
              </w:rPr>
            </w:pPr>
          </w:p>
          <w:p w14:paraId="76B153D8"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14:paraId="3B0C17CA" w14:textId="77777777" w:rsidR="00F55AAF" w:rsidRPr="00B138F3" w:rsidRDefault="00F55AAF" w:rsidP="00F55AAF">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F97427" w14:textId="77777777" w:rsidR="00F55AAF" w:rsidRPr="00B138F3" w:rsidRDefault="00F55AAF" w:rsidP="00F55AAF">
      <w:pPr>
        <w:rPr>
          <w:rFonts w:ascii="GHEA Grapalat" w:hAnsi="GHEA Grapalat" w:cs="Sylfaen"/>
        </w:rPr>
      </w:pPr>
      <w:r w:rsidRPr="00B138F3">
        <w:rPr>
          <w:rFonts w:ascii="GHEA Grapalat" w:hAnsi="GHEA Grapalat" w:cs="Sylfaen"/>
        </w:rPr>
        <w:br w:type="page"/>
      </w:r>
    </w:p>
    <w:p w14:paraId="51E9D8DA" w14:textId="77777777" w:rsidR="00F55AAF" w:rsidRPr="00E17B52" w:rsidRDefault="00F55AAF" w:rsidP="00F55AAF">
      <w:pPr>
        <w:widowControl w:val="0"/>
        <w:spacing w:after="160"/>
        <w:ind w:left="567" w:right="565"/>
        <w:jc w:val="center"/>
        <w:rPr>
          <w:rFonts w:ascii="GHEA Grapalat" w:hAnsi="GHEA Grapalat"/>
          <w:b/>
          <w:sz w:val="16"/>
          <w:szCs w:val="16"/>
        </w:rPr>
      </w:pPr>
      <w:r w:rsidRPr="00E17B52">
        <w:rPr>
          <w:rFonts w:ascii="GHEA Grapalat" w:hAnsi="GHEA Grapalat"/>
          <w:b/>
          <w:sz w:val="16"/>
          <w:szCs w:val="16"/>
        </w:rPr>
        <w:lastRenderedPageBreak/>
        <w:t xml:space="preserve">Обязательные реквизиты платежного требования </w:t>
      </w:r>
      <w:r w:rsidRPr="00E17B52">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55AAF" w:rsidRPr="00E17B52" w14:paraId="68F29FFA" w14:textId="77777777" w:rsidTr="00610DE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1177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5D5EC64A"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E9E159"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Наличие указанного поля/</w:t>
            </w:r>
          </w:p>
          <w:p w14:paraId="0276CC5B"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28A7B4E"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 xml:space="preserve">Требование о заполнении реквизита </w:t>
            </w:r>
          </w:p>
          <w:p w14:paraId="35A91450"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27D1BA7"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Сторона,</w:t>
            </w:r>
          </w:p>
          <w:p w14:paraId="049AA04D"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 xml:space="preserve">заполняющая реквизит </w:t>
            </w:r>
          </w:p>
          <w:p w14:paraId="3B045A27"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бенефициар или плательщик</w:t>
            </w:r>
          </w:p>
          <w:p w14:paraId="31035C24"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(в связи с процессом закупки)</w:t>
            </w:r>
          </w:p>
        </w:tc>
      </w:tr>
      <w:tr w:rsidR="00F55AAF" w:rsidRPr="00E17B52" w14:paraId="74A8F283" w14:textId="77777777" w:rsidTr="00610DE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01DED"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1CB8DA5A"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A9D6C95"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045B91AF"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47F09C4C" w14:textId="77777777" w:rsidR="00F55AAF" w:rsidRPr="00E17B52" w:rsidRDefault="00F55AAF" w:rsidP="00610DE9">
            <w:pPr>
              <w:widowControl w:val="0"/>
              <w:spacing w:after="120"/>
              <w:jc w:val="center"/>
              <w:rPr>
                <w:rFonts w:ascii="GHEA Grapalat" w:hAnsi="GHEA Grapalat"/>
                <w:b/>
                <w:sz w:val="16"/>
                <w:szCs w:val="16"/>
              </w:rPr>
            </w:pPr>
            <w:r w:rsidRPr="00E17B52">
              <w:rPr>
                <w:rFonts w:ascii="GHEA Grapalat" w:hAnsi="GHEA Grapalat"/>
                <w:b/>
                <w:sz w:val="16"/>
                <w:szCs w:val="16"/>
              </w:rPr>
              <w:t>5</w:t>
            </w:r>
          </w:p>
        </w:tc>
      </w:tr>
      <w:tr w:rsidR="00F55AAF" w:rsidRPr="00E17B52" w14:paraId="6E30CE67"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C82C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2DE2CC0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0B96B4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4602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F8786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на документе заранее заполнено "Платежное требование"</w:t>
            </w:r>
          </w:p>
        </w:tc>
      </w:tr>
      <w:tr w:rsidR="00F55AAF" w:rsidRPr="00E17B52" w14:paraId="2AFF07CA"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B395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69834BB7" w14:textId="77777777" w:rsidR="00F55AAF" w:rsidRPr="00E17B52" w:rsidRDefault="00F55AAF" w:rsidP="00610DE9">
            <w:pPr>
              <w:widowControl w:val="0"/>
              <w:spacing w:after="120"/>
              <w:jc w:val="both"/>
              <w:rPr>
                <w:rFonts w:ascii="GHEA Grapalat" w:hAnsi="GHEA Grapalat"/>
                <w:sz w:val="16"/>
                <w:szCs w:val="16"/>
              </w:rPr>
            </w:pPr>
            <w:r w:rsidRPr="00E17B52">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CFCA38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19D85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8D764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бенефициаром при представлении платежного требования в банк плательщика</w:t>
            </w:r>
          </w:p>
        </w:tc>
      </w:tr>
      <w:tr w:rsidR="00F55AAF" w:rsidRPr="00E17B52" w14:paraId="09D2BBF0"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A983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210F48EC" w14:textId="77777777" w:rsidR="00F55AAF" w:rsidRPr="00E17B52" w:rsidRDefault="00F55AAF" w:rsidP="00610DE9">
            <w:pPr>
              <w:widowControl w:val="0"/>
              <w:spacing w:after="120"/>
              <w:jc w:val="both"/>
              <w:rPr>
                <w:rFonts w:ascii="GHEA Grapalat" w:hAnsi="GHEA Grapalat"/>
                <w:sz w:val="16"/>
                <w:szCs w:val="16"/>
              </w:rPr>
            </w:pPr>
            <w:r w:rsidRPr="00E17B52">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6D3F0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7644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606E64C2" w14:textId="77777777" w:rsidR="00F55AAF" w:rsidRPr="00E17B52" w:rsidRDefault="00F55AAF" w:rsidP="00610DE9">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061C617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F55AAF" w:rsidRPr="00E17B52" w14:paraId="64E300BE"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AD2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077F3ECF" w14:textId="77777777" w:rsidR="00F55AAF" w:rsidRPr="00E17B52" w:rsidRDefault="00F55AAF" w:rsidP="00610DE9">
            <w:pPr>
              <w:widowControl w:val="0"/>
              <w:spacing w:after="120"/>
              <w:jc w:val="both"/>
              <w:rPr>
                <w:rFonts w:ascii="GHEA Grapalat" w:hAnsi="GHEA Grapalat"/>
                <w:sz w:val="16"/>
                <w:szCs w:val="16"/>
              </w:rPr>
            </w:pPr>
            <w:r w:rsidRPr="00E17B52">
              <w:rPr>
                <w:rFonts w:ascii="GHEA Grapalat" w:hAnsi="GHEA Grapalat"/>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99411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2406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0D4CB83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343A37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5AB21115"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0642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6B2FBC1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14F523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1C0B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1A801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564BACFA"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63B2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2D582FE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B3321D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A5016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4C349CC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96F1A2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6D258700"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7C5F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66B36C9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C59324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B60D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64EF83D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3A146C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1B032CDB"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B9001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7B462EC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E7D64C1"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F1FA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7CBDED7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4C812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6325A54D"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C7AD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1C6072A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1C2D0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7C7F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36BE726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338551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заранее заполняется бенефициаром — по приглашению</w:t>
            </w:r>
          </w:p>
        </w:tc>
      </w:tr>
      <w:tr w:rsidR="00F55AAF" w:rsidRPr="00E17B52" w14:paraId="1319FC1E"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3798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559A01D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046629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1E70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3648775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51649C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lastRenderedPageBreak/>
              <w:t>(не заполняется)</w:t>
            </w:r>
          </w:p>
        </w:tc>
      </w:tr>
      <w:tr w:rsidR="00F55AAF" w:rsidRPr="00E17B52" w14:paraId="010B93E3"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9B8A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2F5EC46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1A0768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1241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35016B0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73D6F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заранее заполняется бенефициаром — по приглашению</w:t>
            </w:r>
          </w:p>
        </w:tc>
      </w:tr>
      <w:tr w:rsidR="00F55AAF" w:rsidRPr="00E17B52" w14:paraId="5321A571"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35152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7378462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828A0E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24FE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B1414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заранее заполняется бенефициаром — по приглашению</w:t>
            </w:r>
          </w:p>
        </w:tc>
      </w:tr>
      <w:tr w:rsidR="00F55AAF" w:rsidRPr="00E17B52" w14:paraId="4F7650DA"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4D4C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13.</w:t>
            </w:r>
          </w:p>
        </w:tc>
        <w:tc>
          <w:tcPr>
            <w:tcW w:w="1938" w:type="dxa"/>
            <w:tcBorders>
              <w:top w:val="single" w:sz="4" w:space="0" w:color="auto"/>
              <w:left w:val="single" w:sz="4" w:space="0" w:color="auto"/>
              <w:bottom w:val="single" w:sz="4" w:space="0" w:color="auto"/>
              <w:right w:val="single" w:sz="4" w:space="0" w:color="auto"/>
            </w:tcBorders>
          </w:tcPr>
          <w:p w14:paraId="1BF4231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FF253A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F75D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4AD8D36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32305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заранее заполняется бенефициаром — по приглашению</w:t>
            </w:r>
          </w:p>
        </w:tc>
      </w:tr>
      <w:tr w:rsidR="00F55AAF" w:rsidRPr="00E17B52" w14:paraId="2A7B6DD9"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898C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14.</w:t>
            </w:r>
          </w:p>
        </w:tc>
        <w:tc>
          <w:tcPr>
            <w:tcW w:w="1938" w:type="dxa"/>
            <w:tcBorders>
              <w:top w:val="single" w:sz="4" w:space="0" w:color="auto"/>
              <w:left w:val="single" w:sz="4" w:space="0" w:color="auto"/>
              <w:bottom w:val="single" w:sz="4" w:space="0" w:color="auto"/>
              <w:right w:val="single" w:sz="4" w:space="0" w:color="auto"/>
            </w:tcBorders>
          </w:tcPr>
          <w:p w14:paraId="29DA057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C10E47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9D6E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3D56AA7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0D79BA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заполняется плательщиком </w:t>
            </w:r>
          </w:p>
        </w:tc>
      </w:tr>
      <w:tr w:rsidR="00F55AAF" w:rsidRPr="00E17B52" w14:paraId="5FA63117"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1F44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0375F8F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FDD61D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F58D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40FFDA8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26ECC7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 заполняется и не применяется)</w:t>
            </w:r>
          </w:p>
        </w:tc>
      </w:tr>
      <w:tr w:rsidR="00F55AAF" w:rsidRPr="00E17B52" w14:paraId="5CE2FF98"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62CF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38E842B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53724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537F1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4017E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плательщиком</w:t>
            </w:r>
          </w:p>
        </w:tc>
      </w:tr>
      <w:tr w:rsidR="00F55AAF" w:rsidRPr="00E17B52" w14:paraId="2A59E956"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446E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06D1003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B01C78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F2F9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2EE1DFF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заранее заполняется бенефициаром — по приглашению</w:t>
            </w:r>
          </w:p>
        </w:tc>
      </w:tr>
      <w:tr w:rsidR="00F55AAF" w:rsidRPr="00E17B52" w14:paraId="08C98F43"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9639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3E4E0EB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397562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1D21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5F74A83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6668A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бенефициаром</w:t>
            </w:r>
          </w:p>
        </w:tc>
      </w:tr>
      <w:tr w:rsidR="00F55AAF" w:rsidRPr="00E17B52" w14:paraId="5BF2EC63"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9A07B" w14:textId="77777777" w:rsidR="00F55AAF" w:rsidRPr="00E17B52" w:rsidDel="0010680B"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35DE6FC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17381C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7AB7B" w14:textId="77777777" w:rsidR="00F55AAF" w:rsidRPr="00E17B52" w:rsidRDefault="00F55AAF" w:rsidP="00610DE9">
            <w:pPr>
              <w:widowControl w:val="0"/>
              <w:spacing w:after="120"/>
              <w:jc w:val="center"/>
              <w:rPr>
                <w:rFonts w:ascii="GHEA Grapalat" w:hAnsi="GHEA Grapalat" w:cs="Sylfaen"/>
                <w:sz w:val="16"/>
                <w:szCs w:val="16"/>
              </w:rPr>
            </w:pPr>
            <w:r w:rsidRPr="00E17B52">
              <w:rPr>
                <w:rFonts w:ascii="GHEA Grapalat" w:hAnsi="GHEA Grapalat"/>
                <w:sz w:val="16"/>
                <w:szCs w:val="16"/>
              </w:rPr>
              <w:t xml:space="preserve">обязательно </w:t>
            </w:r>
          </w:p>
          <w:p w14:paraId="538A59E3" w14:textId="77777777" w:rsidR="00F55AAF" w:rsidRPr="00E17B52" w:rsidRDefault="00F55AAF" w:rsidP="00610DE9">
            <w:pPr>
              <w:widowControl w:val="0"/>
              <w:spacing w:after="120"/>
              <w:jc w:val="center"/>
              <w:rPr>
                <w:rFonts w:ascii="GHEA Grapalat" w:hAnsi="GHEA Grapalat" w:cs="Sylfaen"/>
                <w:sz w:val="16"/>
                <w:szCs w:val="16"/>
              </w:rPr>
            </w:pPr>
            <w:r w:rsidRPr="00E17B52">
              <w:rPr>
                <w:rFonts w:ascii="GHEA Grapalat" w:hAnsi="GHEA Grapalat"/>
                <w:sz w:val="16"/>
                <w:szCs w:val="16"/>
              </w:rPr>
              <w:t xml:space="preserve">заполняются слова "акцептованный платеж", </w:t>
            </w:r>
          </w:p>
          <w:p w14:paraId="7DA728E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0D87AF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заранее заполняется бенефициаром </w:t>
            </w:r>
          </w:p>
        </w:tc>
      </w:tr>
      <w:tr w:rsidR="00F55AAF" w:rsidRPr="00E17B52" w14:paraId="23B8D1A5"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37FD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12B0CF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9DB86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ECC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6D5FD36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103DD2B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ECA58A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бенефициаром</w:t>
            </w:r>
          </w:p>
        </w:tc>
      </w:tr>
      <w:tr w:rsidR="00F55AAF" w:rsidRPr="00E17B52" w14:paraId="7BC20333"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F76E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7790DB6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B3DB85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A4D1"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7420BD2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04F86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подписывается плательщиком или </w:t>
            </w:r>
          </w:p>
          <w:p w14:paraId="04BA57A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проставляется электронная подпись плательщика</w:t>
            </w:r>
          </w:p>
        </w:tc>
      </w:tr>
      <w:tr w:rsidR="00F55AAF" w:rsidRPr="00E17B52" w14:paraId="55FA010B"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1B1B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250A980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76743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56CF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обязательно: </w:t>
            </w:r>
          </w:p>
          <w:p w14:paraId="2942642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при наличии печати, когда плательщик представляет Требование в бумажной форме</w:t>
            </w:r>
          </w:p>
          <w:p w14:paraId="7307E707" w14:textId="77777777" w:rsidR="00F55AAF" w:rsidRPr="00E17B52" w:rsidRDefault="00F55AAF" w:rsidP="00610DE9">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136FBB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скрепляется печатью плательщика </w:t>
            </w:r>
          </w:p>
          <w:p w14:paraId="0563853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при представлении в бумажной форме</w:t>
            </w:r>
          </w:p>
        </w:tc>
      </w:tr>
      <w:tr w:rsidR="00F55AAF" w:rsidRPr="00E17B52" w14:paraId="21050A23"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6E51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6A8F013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B2D6EE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03321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обязательно: </w:t>
            </w:r>
          </w:p>
          <w:p w14:paraId="3AA53E00"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0484ED4"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подписывается бенефициаром</w:t>
            </w:r>
          </w:p>
        </w:tc>
      </w:tr>
      <w:tr w:rsidR="00F55AAF" w:rsidRPr="00E17B52" w14:paraId="5B787DE7"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2A29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3803D4A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017F5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F8F7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обязательно: </w:t>
            </w:r>
          </w:p>
          <w:p w14:paraId="72B0888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73506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скрепляется печатью бенефициара </w:t>
            </w:r>
          </w:p>
          <w:p w14:paraId="57E085C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при представлении в банк в бумажной форме</w:t>
            </w:r>
          </w:p>
        </w:tc>
      </w:tr>
      <w:tr w:rsidR="00F55AAF" w:rsidRPr="00E17B52" w14:paraId="58295EEF"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82EE9F"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14:paraId="12090C3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026C4F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5F24E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5F177E5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356E8B0" w14:textId="77777777" w:rsidR="00F55AAF" w:rsidRPr="00E17B52" w:rsidRDefault="00F55AAF" w:rsidP="00610DE9">
            <w:pPr>
              <w:widowControl w:val="0"/>
              <w:spacing w:after="120"/>
              <w:jc w:val="center"/>
              <w:rPr>
                <w:rFonts w:ascii="GHEA Grapalat" w:hAnsi="GHEA Grapalat"/>
                <w:sz w:val="16"/>
                <w:szCs w:val="16"/>
              </w:rPr>
            </w:pPr>
          </w:p>
        </w:tc>
      </w:tr>
      <w:tr w:rsidR="00F55AAF" w:rsidRPr="00E17B52" w14:paraId="4F6B227D"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2BDD1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1BCE05F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9C78E33"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A7209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3199B6BE"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045CDB" w14:textId="77777777" w:rsidR="00F55AAF" w:rsidRPr="00E17B52" w:rsidRDefault="00F55AAF" w:rsidP="00610DE9">
            <w:pPr>
              <w:widowControl w:val="0"/>
              <w:spacing w:after="120"/>
              <w:jc w:val="center"/>
              <w:rPr>
                <w:rFonts w:ascii="GHEA Grapalat" w:hAnsi="GHEA Grapalat"/>
                <w:sz w:val="16"/>
                <w:szCs w:val="16"/>
              </w:rPr>
            </w:pPr>
          </w:p>
        </w:tc>
      </w:tr>
      <w:tr w:rsidR="00F55AAF" w:rsidRPr="00E17B52" w14:paraId="44A905A4"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6E2A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750251A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503287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545D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p w14:paraId="37C5EBE7"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EF7D4BC" w14:textId="77777777" w:rsidR="00F55AAF" w:rsidRPr="00E17B52" w:rsidRDefault="00F55AAF" w:rsidP="00610DE9">
            <w:pPr>
              <w:widowControl w:val="0"/>
              <w:spacing w:after="120"/>
              <w:jc w:val="center"/>
              <w:rPr>
                <w:rFonts w:ascii="GHEA Grapalat" w:hAnsi="GHEA Grapalat"/>
                <w:sz w:val="16"/>
                <w:szCs w:val="16"/>
              </w:rPr>
            </w:pPr>
          </w:p>
        </w:tc>
      </w:tr>
      <w:tr w:rsidR="00F55AAF" w:rsidRPr="00E17B52" w14:paraId="2908B1C8"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A3A2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71A587E9"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подпись сотрудника финансовой организации </w:t>
            </w:r>
            <w:r w:rsidRPr="00E17B52">
              <w:rPr>
                <w:rFonts w:ascii="GHEA Grapalat" w:hAnsi="GHEA Grapalat"/>
                <w:sz w:val="16"/>
                <w:szCs w:val="16"/>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65BFA1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973022"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601E5D1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 xml:space="preserve">заполняется при представлении </w:t>
            </w:r>
            <w:r w:rsidRPr="00E17B52">
              <w:rPr>
                <w:rFonts w:ascii="GHEA Grapalat" w:hAnsi="GHEA Grapalat"/>
                <w:sz w:val="16"/>
                <w:szCs w:val="16"/>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E64C45" w14:textId="77777777" w:rsidR="00F55AAF" w:rsidRPr="00E17B52" w:rsidRDefault="00F55AAF" w:rsidP="00610DE9">
            <w:pPr>
              <w:widowControl w:val="0"/>
              <w:spacing w:after="120"/>
              <w:jc w:val="center"/>
              <w:rPr>
                <w:rFonts w:ascii="GHEA Grapalat" w:hAnsi="GHEA Grapalat"/>
                <w:sz w:val="16"/>
                <w:szCs w:val="16"/>
              </w:rPr>
            </w:pPr>
          </w:p>
        </w:tc>
      </w:tr>
      <w:tr w:rsidR="00F55AAF" w:rsidRPr="00E17B52" w14:paraId="66BA0E46"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920C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068AFA9D"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BD12BC"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4648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1E116BA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5BD2FE" w14:textId="77777777" w:rsidR="00F55AAF" w:rsidRPr="00E17B52" w:rsidRDefault="00F55AAF" w:rsidP="00610DE9">
            <w:pPr>
              <w:widowControl w:val="0"/>
              <w:spacing w:after="120"/>
              <w:jc w:val="center"/>
              <w:rPr>
                <w:rFonts w:ascii="GHEA Grapalat" w:hAnsi="GHEA Grapalat"/>
                <w:sz w:val="16"/>
                <w:szCs w:val="16"/>
              </w:rPr>
            </w:pPr>
          </w:p>
        </w:tc>
      </w:tr>
      <w:tr w:rsidR="00F55AAF" w:rsidRPr="00E17B52" w14:paraId="5EDF489E" w14:textId="77777777" w:rsidTr="00610DE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26F85"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603CFDDB"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E3B1C6"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7AC08"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необязательно</w:t>
            </w:r>
          </w:p>
          <w:p w14:paraId="2CFF841A" w14:textId="77777777" w:rsidR="00F55AAF" w:rsidRPr="00E17B52" w:rsidRDefault="00F55AAF" w:rsidP="00610DE9">
            <w:pPr>
              <w:widowControl w:val="0"/>
              <w:spacing w:after="120"/>
              <w:jc w:val="center"/>
              <w:rPr>
                <w:rFonts w:ascii="GHEA Grapalat" w:hAnsi="GHEA Grapalat"/>
                <w:sz w:val="16"/>
                <w:szCs w:val="16"/>
              </w:rPr>
            </w:pPr>
            <w:r w:rsidRPr="00E17B52">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7BA113" w14:textId="77777777" w:rsidR="00F55AAF" w:rsidRPr="00E17B52" w:rsidRDefault="00F55AAF" w:rsidP="00610DE9">
            <w:pPr>
              <w:widowControl w:val="0"/>
              <w:spacing w:after="120"/>
              <w:jc w:val="center"/>
              <w:rPr>
                <w:rFonts w:ascii="GHEA Grapalat" w:hAnsi="GHEA Grapalat"/>
                <w:sz w:val="16"/>
                <w:szCs w:val="16"/>
              </w:rPr>
            </w:pPr>
          </w:p>
        </w:tc>
      </w:tr>
    </w:tbl>
    <w:p w14:paraId="36F1B2C3" w14:textId="77777777" w:rsidR="00F55AAF" w:rsidRPr="00B138F3" w:rsidRDefault="00F55AAF" w:rsidP="00F55AAF">
      <w:pPr>
        <w:widowControl w:val="0"/>
        <w:spacing w:after="160"/>
        <w:ind w:left="567" w:right="565"/>
        <w:jc w:val="center"/>
        <w:rPr>
          <w:rFonts w:ascii="GHEA Grapalat" w:hAnsi="GHEA Grapalat"/>
          <w:b/>
        </w:rPr>
      </w:pPr>
    </w:p>
    <w:p w14:paraId="7163A2C0" w14:textId="77777777" w:rsidR="00F55AAF" w:rsidRPr="00B138F3" w:rsidRDefault="00F55AAF" w:rsidP="00F55AAF">
      <w:pPr>
        <w:widowControl w:val="0"/>
        <w:spacing w:after="160"/>
        <w:ind w:left="567" w:right="565"/>
        <w:jc w:val="center"/>
        <w:rPr>
          <w:rFonts w:ascii="GHEA Grapalat" w:hAnsi="GHEA Grapalat"/>
          <w:b/>
        </w:rPr>
      </w:pPr>
    </w:p>
    <w:p w14:paraId="16679DA2" w14:textId="77777777" w:rsidR="00F55AAF" w:rsidRPr="00B138F3" w:rsidRDefault="00F55AAF" w:rsidP="00F55AAF">
      <w:pPr>
        <w:widowControl w:val="0"/>
        <w:spacing w:after="160"/>
        <w:ind w:left="567" w:right="565"/>
        <w:jc w:val="center"/>
        <w:rPr>
          <w:rFonts w:ascii="GHEA Grapalat" w:hAnsi="GHEA Grapalat"/>
          <w:b/>
        </w:rPr>
      </w:pPr>
    </w:p>
    <w:p w14:paraId="20170953" w14:textId="77777777" w:rsidR="00F55AAF" w:rsidRPr="00B138F3" w:rsidRDefault="00F55AAF" w:rsidP="00F55AAF">
      <w:pPr>
        <w:widowControl w:val="0"/>
        <w:spacing w:after="160"/>
        <w:ind w:left="567" w:right="565"/>
        <w:jc w:val="center"/>
        <w:rPr>
          <w:rFonts w:ascii="GHEA Grapalat" w:hAnsi="GHEA Grapalat"/>
          <w:b/>
        </w:rPr>
      </w:pPr>
    </w:p>
    <w:p w14:paraId="2ECD74D8" w14:textId="77777777" w:rsidR="00F55AAF" w:rsidRPr="00B138F3" w:rsidRDefault="00F55AAF" w:rsidP="00F55AAF">
      <w:pPr>
        <w:widowControl w:val="0"/>
        <w:spacing w:after="160"/>
        <w:ind w:left="567" w:right="565"/>
        <w:jc w:val="center"/>
        <w:rPr>
          <w:rFonts w:ascii="GHEA Grapalat" w:hAnsi="GHEA Grapalat"/>
          <w:b/>
        </w:rPr>
      </w:pPr>
    </w:p>
    <w:p w14:paraId="1B084515" w14:textId="378C210A" w:rsidR="00F55AAF" w:rsidRDefault="00F55AAF" w:rsidP="00F55AAF">
      <w:pPr>
        <w:widowControl w:val="0"/>
        <w:spacing w:after="160"/>
        <w:ind w:left="567" w:right="565"/>
        <w:jc w:val="center"/>
        <w:rPr>
          <w:rFonts w:ascii="GHEA Grapalat" w:hAnsi="GHEA Grapalat"/>
          <w:b/>
        </w:rPr>
      </w:pPr>
    </w:p>
    <w:p w14:paraId="15DC4D8F" w14:textId="3F982105" w:rsidR="00F55AAF" w:rsidRDefault="00F55AAF" w:rsidP="00F55AAF">
      <w:pPr>
        <w:widowControl w:val="0"/>
        <w:spacing w:after="160"/>
        <w:ind w:left="567" w:right="565"/>
        <w:jc w:val="center"/>
        <w:rPr>
          <w:rFonts w:ascii="GHEA Grapalat" w:hAnsi="GHEA Grapalat"/>
          <w:b/>
        </w:rPr>
      </w:pPr>
    </w:p>
    <w:p w14:paraId="4A378DE3" w14:textId="504B2BD5" w:rsidR="00F55AAF" w:rsidRDefault="00F55AAF" w:rsidP="00F55AAF">
      <w:pPr>
        <w:widowControl w:val="0"/>
        <w:spacing w:after="160"/>
        <w:ind w:left="567" w:right="565"/>
        <w:jc w:val="center"/>
        <w:rPr>
          <w:rFonts w:ascii="GHEA Grapalat" w:hAnsi="GHEA Grapalat"/>
          <w:b/>
        </w:rPr>
      </w:pPr>
    </w:p>
    <w:p w14:paraId="6EDD7992" w14:textId="418DC528" w:rsidR="00F55AAF" w:rsidRDefault="00F55AAF" w:rsidP="00F55AAF">
      <w:pPr>
        <w:widowControl w:val="0"/>
        <w:spacing w:after="160"/>
        <w:ind w:left="567" w:right="565"/>
        <w:jc w:val="center"/>
        <w:rPr>
          <w:rFonts w:ascii="GHEA Grapalat" w:hAnsi="GHEA Grapalat"/>
          <w:b/>
        </w:rPr>
      </w:pPr>
    </w:p>
    <w:p w14:paraId="76D177C1" w14:textId="5CEC1A5A" w:rsidR="00F55AAF" w:rsidRDefault="00F55AAF" w:rsidP="00F55AAF">
      <w:pPr>
        <w:widowControl w:val="0"/>
        <w:spacing w:after="160"/>
        <w:ind w:left="567" w:right="565"/>
        <w:jc w:val="center"/>
        <w:rPr>
          <w:rFonts w:ascii="GHEA Grapalat" w:hAnsi="GHEA Grapalat"/>
          <w:b/>
        </w:rPr>
      </w:pPr>
    </w:p>
    <w:p w14:paraId="68BBD69E" w14:textId="09256922" w:rsidR="00F55AAF" w:rsidRDefault="00F55AAF" w:rsidP="00F55AAF">
      <w:pPr>
        <w:widowControl w:val="0"/>
        <w:spacing w:after="160"/>
        <w:ind w:left="567" w:right="565"/>
        <w:jc w:val="center"/>
        <w:rPr>
          <w:rFonts w:ascii="GHEA Grapalat" w:hAnsi="GHEA Grapalat"/>
          <w:b/>
        </w:rPr>
      </w:pPr>
    </w:p>
    <w:p w14:paraId="7B3EE8E2" w14:textId="37791466" w:rsidR="00F55AAF" w:rsidRDefault="00F55AAF" w:rsidP="00F55AAF">
      <w:pPr>
        <w:widowControl w:val="0"/>
        <w:spacing w:after="160"/>
        <w:ind w:left="567" w:right="565"/>
        <w:jc w:val="center"/>
        <w:rPr>
          <w:rFonts w:ascii="GHEA Grapalat" w:hAnsi="GHEA Grapalat"/>
          <w:b/>
        </w:rPr>
      </w:pPr>
    </w:p>
    <w:p w14:paraId="3B104EEB" w14:textId="7BB05A3F" w:rsidR="00F55AAF" w:rsidRDefault="00F55AAF" w:rsidP="00F55AAF">
      <w:pPr>
        <w:widowControl w:val="0"/>
        <w:spacing w:after="160"/>
        <w:ind w:left="567" w:right="565"/>
        <w:jc w:val="center"/>
        <w:rPr>
          <w:rFonts w:ascii="GHEA Grapalat" w:hAnsi="GHEA Grapalat"/>
          <w:b/>
        </w:rPr>
      </w:pPr>
    </w:p>
    <w:p w14:paraId="37830AAA" w14:textId="77777777" w:rsidR="00F55AAF" w:rsidRPr="00B138F3" w:rsidRDefault="00F55AAF" w:rsidP="00F55AAF">
      <w:pPr>
        <w:widowControl w:val="0"/>
        <w:spacing w:after="160"/>
        <w:ind w:left="567" w:right="565"/>
        <w:jc w:val="center"/>
        <w:rPr>
          <w:rFonts w:ascii="GHEA Grapalat" w:hAnsi="GHEA Grapalat"/>
          <w:b/>
        </w:rPr>
      </w:pPr>
    </w:p>
    <w:p w14:paraId="274EFC77" w14:textId="77777777" w:rsidR="00F55AAF" w:rsidRPr="00B138F3" w:rsidRDefault="00F55AAF" w:rsidP="00F55AAF">
      <w:pPr>
        <w:widowControl w:val="0"/>
        <w:spacing w:after="160"/>
        <w:ind w:left="567" w:right="565"/>
        <w:jc w:val="center"/>
        <w:rPr>
          <w:rFonts w:ascii="GHEA Grapalat" w:hAnsi="GHEA Grapalat"/>
          <w:b/>
        </w:rPr>
      </w:pPr>
    </w:p>
    <w:p w14:paraId="1C381FCC" w14:textId="77777777" w:rsidR="00F55AAF" w:rsidRPr="00B138F3" w:rsidRDefault="00F55AAF" w:rsidP="00F55AAF">
      <w:pPr>
        <w:widowControl w:val="0"/>
        <w:spacing w:after="160"/>
        <w:ind w:left="567" w:right="565"/>
        <w:jc w:val="center"/>
        <w:rPr>
          <w:rFonts w:ascii="GHEA Grapalat" w:hAnsi="GHEA Grapalat"/>
          <w:b/>
        </w:rPr>
      </w:pPr>
    </w:p>
    <w:p w14:paraId="54B397D2" w14:textId="77777777" w:rsidR="00F073B2" w:rsidRDefault="00F073B2" w:rsidP="00F55AAF">
      <w:pPr>
        <w:widowControl w:val="0"/>
        <w:jc w:val="right"/>
        <w:rPr>
          <w:rFonts w:ascii="GHEA Grapalat" w:hAnsi="GHEA Grapalat"/>
          <w:i/>
        </w:rPr>
      </w:pPr>
    </w:p>
    <w:p w14:paraId="21E6A7CF" w14:textId="3B2D521B" w:rsidR="00F55AAF" w:rsidRPr="00B138F3" w:rsidRDefault="00F55AAF" w:rsidP="00F55AAF">
      <w:pPr>
        <w:widowControl w:val="0"/>
        <w:jc w:val="right"/>
        <w:rPr>
          <w:rFonts w:ascii="GHEA Grapalat" w:hAnsi="GHEA Grapalat" w:cs="GHEA Grapalat"/>
          <w:i/>
        </w:rPr>
      </w:pPr>
      <w:r w:rsidRPr="00B138F3">
        <w:rPr>
          <w:rFonts w:ascii="GHEA Grapalat" w:hAnsi="GHEA Grapalat"/>
          <w:i/>
        </w:rPr>
        <w:t>Приложение № 5.1</w:t>
      </w:r>
    </w:p>
    <w:p w14:paraId="28C06925" w14:textId="34DB6D76" w:rsidR="00F55AAF" w:rsidRPr="000A4ACC" w:rsidRDefault="00F55AAF" w:rsidP="00F55AAF">
      <w:pPr>
        <w:widowControl w:val="0"/>
        <w:jc w:val="right"/>
        <w:rPr>
          <w:rFonts w:ascii="GHEA Grapalat" w:hAnsi="GHEA Grapalat" w:cs="GHEA Grapalat"/>
          <w:i/>
          <w:sz w:val="36"/>
          <w:szCs w:val="36"/>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Pr>
          <w:rFonts w:ascii="GHEA Grapalat" w:hAnsi="GHEA Grapalat"/>
          <w:i/>
        </w:rPr>
        <w:t>“GGAK-GHTsDzB-</w:t>
      </w:r>
      <w:r w:rsidR="0048619C">
        <w:rPr>
          <w:rFonts w:ascii="GHEA Grapalat" w:hAnsi="GHEA Grapalat"/>
          <w:i/>
        </w:rPr>
        <w:t>23/</w:t>
      </w:r>
      <w:r w:rsidR="00CE4C41">
        <w:rPr>
          <w:rFonts w:ascii="GHEA Grapalat" w:hAnsi="GHEA Grapalat"/>
          <w:i/>
        </w:rPr>
        <w:t>9/P</w:t>
      </w:r>
      <w:r>
        <w:rPr>
          <w:rFonts w:ascii="GHEA Grapalat" w:hAnsi="GHEA Grapalat"/>
          <w:i/>
        </w:rPr>
        <w:t>”</w:t>
      </w:r>
    </w:p>
    <w:p w14:paraId="788E8C13" w14:textId="77777777" w:rsidR="00F55AAF" w:rsidRPr="00B138F3" w:rsidRDefault="00F55AAF" w:rsidP="00F55AAF">
      <w:pPr>
        <w:widowControl w:val="0"/>
        <w:spacing w:after="160"/>
        <w:jc w:val="center"/>
        <w:rPr>
          <w:rFonts w:ascii="GHEA Grapalat" w:hAnsi="GHEA Grapalat"/>
          <w:b/>
        </w:rPr>
      </w:pPr>
    </w:p>
    <w:p w14:paraId="0FA0BABA" w14:textId="77777777" w:rsidR="00F55AAF" w:rsidRPr="00E17B52" w:rsidRDefault="00F55AAF" w:rsidP="00F55AAF">
      <w:pPr>
        <w:widowControl w:val="0"/>
        <w:spacing w:after="160"/>
        <w:jc w:val="center"/>
        <w:rPr>
          <w:rFonts w:ascii="GHEA Grapalat" w:hAnsi="GHEA Grapalat" w:cs="GHEA Grapalat"/>
          <w:b/>
          <w:sz w:val="20"/>
          <w:szCs w:val="20"/>
        </w:rPr>
      </w:pPr>
      <w:r w:rsidRPr="00E17B52">
        <w:rPr>
          <w:rFonts w:ascii="GHEA Grapalat" w:hAnsi="GHEA Grapalat"/>
          <w:b/>
          <w:sz w:val="20"/>
          <w:szCs w:val="20"/>
        </w:rPr>
        <w:t xml:space="preserve">СОГЛАШЕНИЕ О НЕУСТОЙКЕ </w:t>
      </w:r>
    </w:p>
    <w:p w14:paraId="242834EF" w14:textId="77777777" w:rsidR="00F55AAF" w:rsidRPr="00E17B52" w:rsidRDefault="00F55AAF" w:rsidP="00F55AAF">
      <w:pPr>
        <w:widowControl w:val="0"/>
        <w:spacing w:after="160"/>
        <w:jc w:val="center"/>
        <w:rPr>
          <w:rFonts w:ascii="GHEA Grapalat" w:hAnsi="GHEA Grapalat" w:cs="GHEA Grapalat"/>
          <w:b/>
          <w:sz w:val="20"/>
          <w:szCs w:val="20"/>
        </w:rPr>
      </w:pPr>
      <w:r w:rsidRPr="00E17B52">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55AAF" w:rsidRPr="00E17B52" w14:paraId="3BFDBFD2" w14:textId="77777777" w:rsidTr="00610DE9">
        <w:tc>
          <w:tcPr>
            <w:tcW w:w="4786" w:type="dxa"/>
          </w:tcPr>
          <w:p w14:paraId="3583739D" w14:textId="77777777" w:rsidR="00F55AAF" w:rsidRPr="00E17B52" w:rsidRDefault="00F55AAF" w:rsidP="00610DE9">
            <w:pPr>
              <w:widowControl w:val="0"/>
              <w:spacing w:after="160"/>
              <w:rPr>
                <w:rFonts w:ascii="GHEA Grapalat" w:hAnsi="GHEA Grapalat" w:cs="GHEA Grapalat"/>
                <w:b/>
                <w:sz w:val="20"/>
                <w:szCs w:val="20"/>
                <w:lang w:val="en-US"/>
              </w:rPr>
            </w:pPr>
            <w:r w:rsidRPr="00E17B52">
              <w:rPr>
                <w:rFonts w:ascii="GHEA Grapalat" w:hAnsi="GHEA Grapalat"/>
                <w:sz w:val="20"/>
                <w:szCs w:val="20"/>
              </w:rPr>
              <w:t>г. Ереван</w:t>
            </w:r>
          </w:p>
        </w:tc>
        <w:tc>
          <w:tcPr>
            <w:tcW w:w="4500" w:type="dxa"/>
          </w:tcPr>
          <w:p w14:paraId="0EF7301F" w14:textId="77777777" w:rsidR="00F55AAF" w:rsidRPr="00E17B52" w:rsidRDefault="00F55AAF" w:rsidP="00610DE9">
            <w:pPr>
              <w:widowControl w:val="0"/>
              <w:spacing w:after="160"/>
              <w:jc w:val="right"/>
              <w:rPr>
                <w:rFonts w:ascii="GHEA Grapalat" w:hAnsi="GHEA Grapalat" w:cs="GHEA Grapalat"/>
                <w:b/>
                <w:sz w:val="20"/>
                <w:szCs w:val="20"/>
              </w:rPr>
            </w:pPr>
            <w:r w:rsidRPr="00E17B52">
              <w:rPr>
                <w:rFonts w:ascii="GHEA Grapalat" w:hAnsi="GHEA Grapalat"/>
                <w:sz w:val="20"/>
                <w:szCs w:val="20"/>
              </w:rPr>
              <w:t>"</w:t>
            </w:r>
            <w:r w:rsidRPr="00E17B52">
              <w:rPr>
                <w:rFonts w:ascii="GHEA Grapalat" w:hAnsi="GHEA Grapalat"/>
                <w:sz w:val="20"/>
                <w:szCs w:val="20"/>
                <w:lang w:val="en-US"/>
              </w:rPr>
              <w:tab/>
            </w:r>
            <w:r w:rsidRPr="00E17B52">
              <w:rPr>
                <w:rFonts w:ascii="GHEA Grapalat" w:hAnsi="GHEA Grapalat"/>
                <w:sz w:val="20"/>
                <w:szCs w:val="20"/>
              </w:rPr>
              <w:t xml:space="preserve">" </w:t>
            </w:r>
            <w:r w:rsidRPr="00E17B52">
              <w:rPr>
                <w:rFonts w:ascii="GHEA Grapalat" w:hAnsi="GHEA Grapalat"/>
                <w:sz w:val="20"/>
                <w:szCs w:val="20"/>
                <w:lang w:val="en-US"/>
              </w:rPr>
              <w:tab/>
            </w:r>
            <w:r w:rsidRPr="00E17B52">
              <w:rPr>
                <w:rFonts w:ascii="GHEA Grapalat" w:hAnsi="GHEA Grapalat"/>
                <w:sz w:val="20"/>
                <w:szCs w:val="20"/>
              </w:rPr>
              <w:t>20</w:t>
            </w:r>
            <w:r w:rsidRPr="00E17B52">
              <w:rPr>
                <w:rFonts w:ascii="GHEA Grapalat" w:hAnsi="GHEA Grapalat"/>
                <w:sz w:val="20"/>
                <w:szCs w:val="20"/>
                <w:lang w:val="en-US"/>
              </w:rPr>
              <w:tab/>
            </w:r>
            <w:r w:rsidRPr="00E17B52">
              <w:rPr>
                <w:rFonts w:ascii="GHEA Grapalat" w:hAnsi="GHEA Grapalat"/>
                <w:sz w:val="20"/>
                <w:szCs w:val="20"/>
              </w:rPr>
              <w:t>г.</w:t>
            </w:r>
            <w:r w:rsidRPr="00E17B52">
              <w:rPr>
                <w:rStyle w:val="FootnoteReference"/>
                <w:rFonts w:ascii="GHEA Grapalat" w:hAnsi="GHEA Grapalat"/>
                <w:sz w:val="20"/>
                <w:szCs w:val="20"/>
              </w:rPr>
              <w:footnoteReference w:customMarkFollows="1" w:id="7"/>
              <w:t>**</w:t>
            </w:r>
          </w:p>
        </w:tc>
      </w:tr>
    </w:tbl>
    <w:p w14:paraId="10B4BBBA" w14:textId="77777777" w:rsidR="00F55AAF" w:rsidRPr="00E17B52" w:rsidRDefault="00F55AAF" w:rsidP="00F55AAF">
      <w:pPr>
        <w:widowControl w:val="0"/>
        <w:spacing w:after="160"/>
        <w:rPr>
          <w:rFonts w:ascii="GHEA Grapalat" w:hAnsi="GHEA Grapalat" w:cs="GHEA Grapalat"/>
          <w:b/>
          <w:sz w:val="20"/>
          <w:szCs w:val="20"/>
        </w:rPr>
      </w:pPr>
    </w:p>
    <w:p w14:paraId="00927949" w14:textId="77777777" w:rsidR="00F55AAF" w:rsidRPr="00E17B52" w:rsidRDefault="00F55AAF" w:rsidP="00F55AAF">
      <w:pPr>
        <w:widowControl w:val="0"/>
        <w:jc w:val="both"/>
        <w:rPr>
          <w:rFonts w:ascii="GHEA Grapalat" w:hAnsi="GHEA Grapalat" w:cs="GHEA Grapalat"/>
          <w:sz w:val="20"/>
          <w:szCs w:val="20"/>
          <w:u w:val="single"/>
          <w:vertAlign w:val="subscript"/>
        </w:rPr>
      </w:pPr>
      <w:r w:rsidRPr="00E17B52">
        <w:rPr>
          <w:rFonts w:ascii="GHEA Grapalat" w:hAnsi="GHEA Grapalat"/>
          <w:sz w:val="20"/>
          <w:szCs w:val="20"/>
        </w:rPr>
        <w:t>_______________________________________________, в лице директора Компании,</w:t>
      </w:r>
    </w:p>
    <w:p w14:paraId="0E43872A" w14:textId="77777777" w:rsidR="00F55AAF" w:rsidRPr="00F55AAF" w:rsidRDefault="00F55AAF" w:rsidP="00F55AAF">
      <w:pPr>
        <w:widowControl w:val="0"/>
        <w:ind w:left="1843"/>
        <w:jc w:val="both"/>
        <w:rPr>
          <w:rFonts w:ascii="GHEA Grapalat" w:hAnsi="GHEA Grapalat"/>
          <w:sz w:val="20"/>
          <w:szCs w:val="20"/>
          <w:vertAlign w:val="superscript"/>
        </w:rPr>
      </w:pPr>
      <w:r w:rsidRPr="00E17B52">
        <w:rPr>
          <w:rFonts w:ascii="GHEA Grapalat" w:hAnsi="GHEA Grapalat"/>
          <w:sz w:val="20"/>
          <w:szCs w:val="20"/>
          <w:vertAlign w:val="superscript"/>
        </w:rPr>
        <w:t>наименование Компании</w:t>
      </w:r>
    </w:p>
    <w:p w14:paraId="4FA51F17" w14:textId="77777777" w:rsidR="00F55AAF" w:rsidRPr="00F55AAF" w:rsidRDefault="00F55AAF" w:rsidP="00F55AAF">
      <w:pPr>
        <w:widowControl w:val="0"/>
        <w:jc w:val="both"/>
        <w:rPr>
          <w:rFonts w:ascii="GHEA Grapalat" w:hAnsi="GHEA Grapalat"/>
          <w:sz w:val="20"/>
          <w:szCs w:val="20"/>
        </w:rPr>
      </w:pPr>
      <w:r w:rsidRPr="00F55AAF">
        <w:rPr>
          <w:rFonts w:ascii="GHEA Grapalat" w:hAnsi="GHEA Grapalat"/>
          <w:sz w:val="20"/>
          <w:szCs w:val="20"/>
        </w:rPr>
        <w:t>_________________________________________________________________________</w:t>
      </w:r>
    </w:p>
    <w:p w14:paraId="0CA6899E" w14:textId="77777777" w:rsidR="00F55AAF" w:rsidRPr="00E17B52" w:rsidRDefault="00F55AAF" w:rsidP="00F55AAF">
      <w:pPr>
        <w:widowControl w:val="0"/>
        <w:spacing w:after="160"/>
        <w:jc w:val="center"/>
        <w:rPr>
          <w:rFonts w:ascii="GHEA Grapalat" w:hAnsi="GHEA Grapalat"/>
          <w:sz w:val="20"/>
          <w:szCs w:val="20"/>
          <w:vertAlign w:val="superscript"/>
        </w:rPr>
      </w:pPr>
      <w:r w:rsidRPr="00E17B52">
        <w:rPr>
          <w:rFonts w:ascii="GHEA Grapalat" w:hAnsi="GHEA Grapalat"/>
          <w:sz w:val="20"/>
          <w:szCs w:val="20"/>
          <w:vertAlign w:val="superscript"/>
        </w:rPr>
        <w:t>имя, фамилия, паспортные данные директора компании</w:t>
      </w:r>
    </w:p>
    <w:p w14:paraId="6BFA1C81" w14:textId="77777777" w:rsidR="00F55AAF" w:rsidRPr="00E17B52" w:rsidRDefault="00F55AAF" w:rsidP="00F55AAF">
      <w:pPr>
        <w:widowControl w:val="0"/>
        <w:spacing w:after="160"/>
        <w:jc w:val="both"/>
        <w:rPr>
          <w:rFonts w:ascii="GHEA Grapalat" w:hAnsi="GHEA Grapalat" w:cs="GHEA Grapalat"/>
          <w:sz w:val="20"/>
          <w:szCs w:val="20"/>
        </w:rPr>
      </w:pPr>
      <w:r w:rsidRPr="00E17B5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5248436" w14:textId="77777777" w:rsidR="00F55AAF" w:rsidRPr="00E17B52" w:rsidRDefault="00F55AAF" w:rsidP="00F55AAF">
      <w:pPr>
        <w:widowControl w:val="0"/>
        <w:spacing w:after="160"/>
        <w:jc w:val="center"/>
        <w:rPr>
          <w:rFonts w:ascii="GHEA Grapalat" w:hAnsi="GHEA Grapalat" w:cs="GHEA Grapalat"/>
          <w:b/>
          <w:bCs/>
          <w:sz w:val="20"/>
          <w:szCs w:val="20"/>
        </w:rPr>
      </w:pPr>
      <w:r w:rsidRPr="00E17B52">
        <w:rPr>
          <w:rFonts w:ascii="GHEA Grapalat" w:hAnsi="GHEA Grapalat"/>
          <w:b/>
          <w:sz w:val="20"/>
          <w:szCs w:val="20"/>
        </w:rPr>
        <w:t>1. Предмет соглашения</w:t>
      </w:r>
    </w:p>
    <w:p w14:paraId="14F0F57E" w14:textId="77777777" w:rsidR="00F55AAF" w:rsidRPr="00E17B52" w:rsidRDefault="00F55AAF" w:rsidP="00F55AAF">
      <w:pPr>
        <w:widowControl w:val="0"/>
        <w:jc w:val="both"/>
        <w:rPr>
          <w:rFonts w:ascii="GHEA Grapalat" w:hAnsi="GHEA Grapalat"/>
          <w:sz w:val="20"/>
          <w:szCs w:val="20"/>
        </w:rPr>
      </w:pPr>
      <w:r w:rsidRPr="00E17B52">
        <w:rPr>
          <w:rFonts w:ascii="GHEA Grapalat" w:hAnsi="GHEA Grapalat"/>
          <w:sz w:val="20"/>
          <w:szCs w:val="20"/>
        </w:rPr>
        <w:t>1</w:t>
      </w:r>
      <w:r>
        <w:rPr>
          <w:rFonts w:ascii="GHEA Grapalat" w:hAnsi="GHEA Grapalat"/>
          <w:sz w:val="20"/>
          <w:szCs w:val="20"/>
        </w:rPr>
        <w:t>.1.</w:t>
      </w:r>
      <w:r w:rsidRPr="00E17B52">
        <w:rPr>
          <w:rFonts w:ascii="GHEA Grapalat" w:hAnsi="GHEA Grapalat"/>
          <w:sz w:val="20"/>
          <w:szCs w:val="20"/>
        </w:rPr>
        <w:t xml:space="preserve">Компания участвует в организованной  </w:t>
      </w:r>
      <w:r w:rsidRPr="00E17B52">
        <w:rPr>
          <w:rFonts w:ascii="GHEA Grapalat" w:hAnsi="GHEA Grapalat"/>
          <w:sz w:val="20"/>
          <w:szCs w:val="20"/>
          <w:u w:val="single"/>
        </w:rPr>
        <w:t>ГНКО «Центр аукциона и оценки имущества»</w:t>
      </w:r>
      <w:r w:rsidRPr="00E17B52">
        <w:rPr>
          <w:rFonts w:ascii="GHEA Grapalat" w:hAnsi="GHEA Grapalat"/>
          <w:sz w:val="20"/>
          <w:szCs w:val="20"/>
        </w:rPr>
        <w:t xml:space="preserve">*  (далее — Заказчик) </w:t>
      </w:r>
    </w:p>
    <w:p w14:paraId="7B06AF92" w14:textId="77777777" w:rsidR="00F55AAF" w:rsidRPr="00E17B52" w:rsidRDefault="00F55AAF" w:rsidP="00F55AAF">
      <w:pPr>
        <w:widowControl w:val="0"/>
        <w:jc w:val="both"/>
        <w:rPr>
          <w:rFonts w:ascii="GHEA Grapalat" w:hAnsi="GHEA Grapalat"/>
          <w:sz w:val="20"/>
          <w:szCs w:val="20"/>
        </w:rPr>
      </w:pPr>
      <w:r w:rsidRPr="00E17B52">
        <w:rPr>
          <w:rFonts w:ascii="GHEA Grapalat" w:hAnsi="GHEA Grapalat"/>
          <w:sz w:val="20"/>
          <w:szCs w:val="20"/>
          <w:vertAlign w:val="superscript"/>
        </w:rPr>
        <w:t xml:space="preserve"> </w:t>
      </w:r>
      <w:r w:rsidRPr="00A26EEB">
        <w:rPr>
          <w:rFonts w:ascii="GHEA Grapalat" w:hAnsi="GHEA Grapalat"/>
          <w:sz w:val="20"/>
          <w:szCs w:val="20"/>
          <w:vertAlign w:val="superscript"/>
        </w:rPr>
        <w:t xml:space="preserve">                                                                                                                                          </w:t>
      </w:r>
      <w:r w:rsidRPr="00E17B52">
        <w:rPr>
          <w:rFonts w:ascii="GHEA Grapalat" w:hAnsi="GHEA Grapalat"/>
          <w:sz w:val="20"/>
          <w:szCs w:val="20"/>
          <w:vertAlign w:val="superscript"/>
        </w:rPr>
        <w:t>наименование заказчика</w:t>
      </w:r>
    </w:p>
    <w:p w14:paraId="4A8A7B36" w14:textId="4F87560E" w:rsidR="00F55AAF" w:rsidRPr="00E17B52" w:rsidRDefault="00F55AAF" w:rsidP="00F55AAF">
      <w:pPr>
        <w:widowControl w:val="0"/>
        <w:jc w:val="both"/>
        <w:rPr>
          <w:rFonts w:ascii="GHEA Grapalat" w:hAnsi="GHEA Grapalat"/>
          <w:sz w:val="20"/>
          <w:szCs w:val="20"/>
        </w:rPr>
      </w:pPr>
      <w:r w:rsidRPr="00E17B52">
        <w:rPr>
          <w:rFonts w:ascii="GHEA Grapalat" w:hAnsi="GHEA Grapalat"/>
          <w:sz w:val="20"/>
          <w:szCs w:val="20"/>
        </w:rPr>
        <w:t xml:space="preserve">процедуре закупок под кодом </w:t>
      </w:r>
      <w:r w:rsidRPr="00E17B52">
        <w:rPr>
          <w:rFonts w:ascii="GHEA Grapalat" w:hAnsi="GHEA Grapalat"/>
          <w:b/>
          <w:i/>
          <w:sz w:val="20"/>
          <w:szCs w:val="20"/>
          <w:u w:val="single"/>
        </w:rPr>
        <w:t>“GGAK-GHTsDzB-</w:t>
      </w:r>
      <w:r w:rsidR="0048619C">
        <w:rPr>
          <w:rFonts w:ascii="GHEA Grapalat" w:hAnsi="GHEA Grapalat"/>
          <w:b/>
          <w:i/>
          <w:sz w:val="20"/>
          <w:szCs w:val="20"/>
          <w:u w:val="single"/>
        </w:rPr>
        <w:t>23/</w:t>
      </w:r>
      <w:r w:rsidR="00CE4C41">
        <w:rPr>
          <w:rFonts w:ascii="GHEA Grapalat" w:hAnsi="GHEA Grapalat"/>
          <w:b/>
          <w:i/>
          <w:sz w:val="20"/>
          <w:szCs w:val="20"/>
          <w:u w:val="single"/>
        </w:rPr>
        <w:t>9/P</w:t>
      </w:r>
      <w:r w:rsidRPr="00E17B52">
        <w:rPr>
          <w:rFonts w:ascii="GHEA Grapalat" w:hAnsi="GHEA Grapalat"/>
          <w:b/>
          <w:i/>
          <w:sz w:val="20"/>
          <w:szCs w:val="20"/>
          <w:u w:val="single"/>
        </w:rPr>
        <w:t>”</w:t>
      </w:r>
    </w:p>
    <w:p w14:paraId="3DA5942B" w14:textId="77777777" w:rsidR="00F55AAF" w:rsidRPr="00E17B52" w:rsidRDefault="00F55AAF" w:rsidP="00F55AAF">
      <w:pPr>
        <w:widowControl w:val="0"/>
        <w:jc w:val="both"/>
        <w:rPr>
          <w:rFonts w:ascii="GHEA Grapalat" w:hAnsi="GHEA Grapalat"/>
          <w:sz w:val="20"/>
          <w:szCs w:val="20"/>
        </w:rPr>
      </w:pPr>
      <w:r w:rsidRPr="00E17B52">
        <w:rPr>
          <w:rFonts w:ascii="GHEA Grapalat" w:hAnsi="GHEA Grapalat"/>
          <w:sz w:val="20"/>
          <w:szCs w:val="20"/>
          <w:vertAlign w:val="superscript"/>
        </w:rPr>
        <w:t xml:space="preserve">                                                                                                           код процедуры</w:t>
      </w:r>
    </w:p>
    <w:p w14:paraId="14320F63"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1.2.</w:t>
      </w:r>
      <w:r w:rsidRPr="00E17B52">
        <w:rPr>
          <w:rFonts w:ascii="GHEA Grapalat" w:hAnsi="GHEA Grapalat"/>
          <w:sz w:val="20"/>
          <w:szCs w:val="20"/>
        </w:rPr>
        <w:tab/>
        <w:t>В качестве обеспечения исполнения договора, заключаемого в</w:t>
      </w:r>
      <w:r w:rsidRPr="00E17B52">
        <w:rPr>
          <w:rFonts w:ascii="Courier New" w:hAnsi="Courier New" w:cs="Courier New"/>
          <w:sz w:val="20"/>
          <w:szCs w:val="20"/>
          <w:lang w:val="en-US"/>
        </w:rPr>
        <w:t> </w:t>
      </w:r>
      <w:r w:rsidRPr="00E17B5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8513AB"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1.3.</w:t>
      </w:r>
      <w:r w:rsidRPr="00E17B52">
        <w:rPr>
          <w:rFonts w:ascii="GHEA Grapalat" w:hAnsi="GHEA Grapalat"/>
          <w:sz w:val="20"/>
          <w:szCs w:val="20"/>
        </w:rPr>
        <w:tab/>
        <w:t>Подписав платежное требование (далее — Требование), прилагаемое к</w:t>
      </w:r>
      <w:r w:rsidRPr="00E17B52">
        <w:rPr>
          <w:sz w:val="20"/>
          <w:szCs w:val="20"/>
          <w:lang w:val="en-US"/>
        </w:rPr>
        <w:t> </w:t>
      </w:r>
      <w:r w:rsidRPr="00E17B52">
        <w:rPr>
          <w:rFonts w:ascii="GHEA Grapalat" w:hAnsi="GHEA Grapalat"/>
          <w:sz w:val="20"/>
          <w:szCs w:val="20"/>
        </w:rPr>
        <w:t xml:space="preserve">настоящему Соглашению о неустойке, Компания </w:t>
      </w:r>
      <w:proofErr w:type="spellStart"/>
      <w:r w:rsidRPr="00E17B52">
        <w:rPr>
          <w:rFonts w:ascii="GHEA Grapalat" w:hAnsi="GHEA Grapalat"/>
          <w:sz w:val="20"/>
          <w:szCs w:val="20"/>
        </w:rPr>
        <w:t>безотзывно</w:t>
      </w:r>
      <w:proofErr w:type="spellEnd"/>
      <w:r w:rsidRPr="00E17B52">
        <w:rPr>
          <w:rFonts w:ascii="GHEA Grapalat" w:hAnsi="GHEA Grapalat"/>
          <w:sz w:val="20"/>
          <w:szCs w:val="20"/>
        </w:rPr>
        <w:t xml:space="preserve"> соглашается, что: </w:t>
      </w:r>
    </w:p>
    <w:p w14:paraId="0F5064A3"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а)</w:t>
      </w:r>
      <w:r w:rsidRPr="00E17B5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3168B4"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б)</w:t>
      </w:r>
      <w:r w:rsidRPr="00E17B5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8A90A9"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в)</w:t>
      </w:r>
      <w:r w:rsidRPr="00E17B5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DCAA58"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г)</w:t>
      </w:r>
      <w:r w:rsidRPr="00E17B52">
        <w:rPr>
          <w:rFonts w:ascii="GHEA Grapalat" w:hAnsi="GHEA Grapalat"/>
          <w:sz w:val="20"/>
          <w:szCs w:val="20"/>
        </w:rPr>
        <w:tab/>
        <w:t>Компания подтверждает, что акцептовала Требование в полном размере суммы неустойки.</w:t>
      </w:r>
    </w:p>
    <w:p w14:paraId="667FAAB0"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д)</w:t>
      </w:r>
      <w:r w:rsidRPr="00E17B5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C40F09"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1.5.</w:t>
      </w:r>
      <w:r w:rsidRPr="00E17B5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17B52">
        <w:rPr>
          <w:rFonts w:ascii="Courier New" w:hAnsi="Courier New" w:cs="Courier New"/>
          <w:sz w:val="20"/>
          <w:szCs w:val="20"/>
          <w:lang w:val="en-US"/>
        </w:rPr>
        <w:t> </w:t>
      </w:r>
      <w:r w:rsidRPr="00E17B52">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E17B52">
        <w:rPr>
          <w:rFonts w:ascii="GHEA Grapalat" w:hAnsi="GHEA Grapalat"/>
          <w:sz w:val="20"/>
          <w:szCs w:val="20"/>
        </w:rPr>
        <w:lastRenderedPageBreak/>
        <w:t>представляются в Банк-плательщик на электронных носителях, а также в распечатанных с них бумажных вариантах.</w:t>
      </w:r>
    </w:p>
    <w:p w14:paraId="5E81A8BB"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1.6.</w:t>
      </w:r>
      <w:r w:rsidRPr="00E17B52">
        <w:rPr>
          <w:rFonts w:ascii="GHEA Grapalat" w:hAnsi="GHEA Grapalat"/>
          <w:sz w:val="20"/>
          <w:szCs w:val="20"/>
        </w:rPr>
        <w:tab/>
        <w:t>Заказчик может представить в Банк-плательщик иные дополнительные документы.</w:t>
      </w:r>
    </w:p>
    <w:p w14:paraId="2F32ED52"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1.7. Банк не несет какой-либо ответственности за риски (понесенные</w:t>
      </w:r>
      <w:r w:rsidRPr="00E17B52">
        <w:rPr>
          <w:rFonts w:ascii="Courier New" w:hAnsi="Courier New" w:cs="Courier New"/>
          <w:sz w:val="20"/>
          <w:szCs w:val="20"/>
          <w:lang w:val="en-US"/>
        </w:rPr>
        <w:t> </w:t>
      </w:r>
      <w:r w:rsidRPr="00E17B5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17B52">
        <w:rPr>
          <w:rFonts w:ascii="Courier New" w:hAnsi="Courier New" w:cs="Courier New"/>
          <w:sz w:val="20"/>
          <w:szCs w:val="20"/>
          <w:lang w:val="en-US"/>
        </w:rPr>
        <w:t> </w:t>
      </w:r>
      <w:r w:rsidRPr="00E17B52">
        <w:rPr>
          <w:rFonts w:ascii="GHEA Grapalat" w:hAnsi="GHEA Grapalat"/>
          <w:sz w:val="20"/>
          <w:szCs w:val="20"/>
        </w:rPr>
        <w:t>Требовании. Банк не обязан проверять факты нарушения Компанией условий договора.</w:t>
      </w:r>
    </w:p>
    <w:p w14:paraId="4FC71F08"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1.8.</w:t>
      </w:r>
      <w:r w:rsidRPr="00E17B5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FE513F"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1.9.</w:t>
      </w:r>
      <w:r w:rsidRPr="00E17B52">
        <w:rPr>
          <w:rFonts w:ascii="GHEA Grapalat" w:hAnsi="GHEA Grapalat"/>
          <w:sz w:val="20"/>
          <w:szCs w:val="20"/>
        </w:rPr>
        <w:tab/>
        <w:t>В случае если в течение десяти рабочих дней после представления в</w:t>
      </w:r>
      <w:r w:rsidRPr="00E17B52">
        <w:rPr>
          <w:rFonts w:ascii="Courier New" w:hAnsi="Courier New" w:cs="Courier New"/>
          <w:sz w:val="20"/>
          <w:szCs w:val="20"/>
          <w:lang w:val="en-US"/>
        </w:rPr>
        <w:t> </w:t>
      </w:r>
      <w:r w:rsidRPr="00E17B52">
        <w:rPr>
          <w:rFonts w:ascii="GHEA Grapalat" w:hAnsi="GHEA Grapalat"/>
          <w:sz w:val="20"/>
          <w:szCs w:val="20"/>
        </w:rPr>
        <w:t>Банк настоящего Соглашения и прилагаемого Требования по независящим от</w:t>
      </w:r>
      <w:r w:rsidRPr="00E17B52">
        <w:rPr>
          <w:rFonts w:ascii="Courier New" w:hAnsi="Courier New" w:cs="Courier New"/>
          <w:sz w:val="20"/>
          <w:szCs w:val="20"/>
          <w:lang w:val="en-US"/>
        </w:rPr>
        <w:t> </w:t>
      </w:r>
      <w:r w:rsidRPr="00E17B52">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17B52">
        <w:rPr>
          <w:rFonts w:ascii="GHEA Grapalat" w:hAnsi="GHEA Grapalat"/>
          <w:sz w:val="20"/>
          <w:szCs w:val="20"/>
        </w:rPr>
        <w:t>Репортинг</w:t>
      </w:r>
      <w:proofErr w:type="spellEnd"/>
      <w:r w:rsidRPr="00E17B52">
        <w:rPr>
          <w:rFonts w:ascii="GHEA Grapalat" w:hAnsi="GHEA Grapalat"/>
          <w:sz w:val="20"/>
          <w:szCs w:val="20"/>
        </w:rPr>
        <w:t>" (Кредитное бюро) сведения о Компании в связи с</w:t>
      </w:r>
      <w:r w:rsidRPr="00E17B52">
        <w:rPr>
          <w:rFonts w:ascii="Courier New" w:hAnsi="Courier New" w:cs="Courier New"/>
          <w:sz w:val="20"/>
          <w:szCs w:val="20"/>
          <w:lang w:val="en-US"/>
        </w:rPr>
        <w:t> </w:t>
      </w:r>
      <w:r w:rsidRPr="00E17B52">
        <w:rPr>
          <w:rFonts w:ascii="GHEA Grapalat" w:hAnsi="GHEA Grapalat"/>
          <w:sz w:val="20"/>
          <w:szCs w:val="20"/>
        </w:rPr>
        <w:t>неуплатой.</w:t>
      </w:r>
    </w:p>
    <w:p w14:paraId="4B7FA179" w14:textId="77777777" w:rsidR="00F55AAF" w:rsidRPr="00E17B52" w:rsidRDefault="00F55AAF" w:rsidP="00F55AAF">
      <w:pPr>
        <w:widowControl w:val="0"/>
        <w:spacing w:after="160"/>
        <w:jc w:val="center"/>
        <w:rPr>
          <w:rFonts w:ascii="GHEA Grapalat" w:hAnsi="GHEA Grapalat" w:cs="GHEA Grapalat"/>
          <w:b/>
          <w:bCs/>
          <w:sz w:val="20"/>
          <w:szCs w:val="20"/>
        </w:rPr>
      </w:pPr>
      <w:r w:rsidRPr="00E17B52">
        <w:rPr>
          <w:rFonts w:ascii="GHEA Grapalat" w:hAnsi="GHEA Grapalat"/>
          <w:b/>
          <w:sz w:val="20"/>
          <w:szCs w:val="20"/>
        </w:rPr>
        <w:t>2. Иные условия</w:t>
      </w:r>
    </w:p>
    <w:p w14:paraId="7A6272A6" w14:textId="77777777" w:rsidR="00F55AAF" w:rsidRPr="00E17B52" w:rsidRDefault="00F55AAF" w:rsidP="00F55AAF">
      <w:pPr>
        <w:widowControl w:val="0"/>
        <w:tabs>
          <w:tab w:val="left" w:pos="1134"/>
        </w:tabs>
        <w:spacing w:after="160"/>
        <w:ind w:firstLine="567"/>
        <w:jc w:val="both"/>
        <w:rPr>
          <w:rFonts w:ascii="GHEA Grapalat" w:hAnsi="GHEA Grapalat"/>
          <w:sz w:val="20"/>
          <w:szCs w:val="20"/>
        </w:rPr>
      </w:pPr>
      <w:r w:rsidRPr="00E17B52">
        <w:rPr>
          <w:rFonts w:ascii="GHEA Grapalat" w:hAnsi="GHEA Grapalat"/>
          <w:sz w:val="20"/>
          <w:szCs w:val="20"/>
        </w:rPr>
        <w:t>2.1.</w:t>
      </w:r>
      <w:r w:rsidRPr="00E17B52">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DD54663"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w:t>
      </w:r>
      <w:r w:rsidRPr="00E17B52">
        <w:rPr>
          <w:rFonts w:ascii="GHEA Grapalat" w:hAnsi="GHEA Grapalat"/>
          <w:sz w:val="20"/>
          <w:szCs w:val="20"/>
        </w:rPr>
        <w:tab/>
        <w:t xml:space="preserve">Представив настоящее Соглашение и прилагаемое Требование в Банк-плательщик: </w:t>
      </w:r>
    </w:p>
    <w:p w14:paraId="69FA1602" w14:textId="77777777" w:rsidR="00F55AAF" w:rsidRPr="00E17B52"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2.2.1.</w:t>
      </w:r>
      <w:r w:rsidRPr="00E17B52">
        <w:rPr>
          <w:rFonts w:ascii="GHEA Grapalat" w:hAnsi="GHEA Grapalat"/>
          <w:sz w:val="20"/>
          <w:szCs w:val="20"/>
        </w:rPr>
        <w:tab/>
        <w:t>Заказчик подтверждает, что Компания допустила нарушение договорных обязательств, а</w:t>
      </w:r>
    </w:p>
    <w:p w14:paraId="3A2B46F5" w14:textId="77777777" w:rsidR="00F55AAF" w:rsidRPr="00E17B52" w:rsidDel="00A13215" w:rsidRDefault="00F55AAF" w:rsidP="00F55AAF">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2.2.2.</w:t>
      </w:r>
      <w:r w:rsidRPr="00E17B5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4E04FD" w14:textId="77777777" w:rsidR="00F55AAF" w:rsidRPr="00E17B52" w:rsidRDefault="00F55AAF" w:rsidP="00F55AAF">
      <w:pPr>
        <w:widowControl w:val="0"/>
        <w:tabs>
          <w:tab w:val="left" w:pos="1134"/>
        </w:tabs>
        <w:spacing w:after="160"/>
        <w:ind w:firstLine="567"/>
        <w:jc w:val="both"/>
        <w:rPr>
          <w:rFonts w:ascii="GHEA Grapalat" w:hAnsi="GHEA Grapalat"/>
          <w:sz w:val="20"/>
          <w:szCs w:val="20"/>
        </w:rPr>
      </w:pPr>
      <w:r w:rsidRPr="00E17B52">
        <w:rPr>
          <w:rFonts w:ascii="GHEA Grapalat" w:hAnsi="GHEA Grapalat"/>
          <w:sz w:val="20"/>
          <w:szCs w:val="20"/>
        </w:rPr>
        <w:t>2.3.</w:t>
      </w:r>
      <w:r w:rsidRPr="00E17B5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1222B89" w14:textId="77777777" w:rsidR="00F55AAF" w:rsidRPr="00E17B52" w:rsidRDefault="00F55AAF" w:rsidP="00F55AAF">
      <w:pPr>
        <w:widowControl w:val="0"/>
        <w:spacing w:after="160"/>
        <w:ind w:firstLine="567"/>
        <w:jc w:val="center"/>
        <w:rPr>
          <w:rFonts w:ascii="GHEA Grapalat" w:hAnsi="GHEA Grapalat"/>
          <w:b/>
          <w:sz w:val="20"/>
          <w:szCs w:val="20"/>
        </w:rPr>
      </w:pPr>
      <w:r w:rsidRPr="00E17B52">
        <w:rPr>
          <w:rFonts w:ascii="GHEA Grapalat" w:hAnsi="GHEA Grapalat"/>
          <w:b/>
          <w:sz w:val="20"/>
          <w:szCs w:val="20"/>
        </w:rPr>
        <w:t>3. Адрес, банковские реквизиты Компании</w:t>
      </w:r>
    </w:p>
    <w:p w14:paraId="06ED0781"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4E45A672" w14:textId="77777777" w:rsidR="00F55AAF" w:rsidRPr="00B138F3"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10F414C"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2148F14E" w14:textId="77777777" w:rsidR="00F55AAF" w:rsidRPr="00B138F3"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65DF802"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5E0020D1" w14:textId="77777777" w:rsidR="00F55AAF" w:rsidRPr="00B138F3"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5F7E5B1"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52338321" w14:textId="77777777" w:rsidR="00F55AAF" w:rsidRPr="00B138F3"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3A5BF0"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62E5BC95" w14:textId="77777777" w:rsidR="00F55AAF" w:rsidRPr="00B138F3"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2809B63" w14:textId="77777777" w:rsidR="00F55AAF" w:rsidRPr="00B138F3" w:rsidRDefault="00F55AAF" w:rsidP="00F55AAF">
      <w:pPr>
        <w:widowControl w:val="0"/>
        <w:jc w:val="both"/>
        <w:rPr>
          <w:rFonts w:ascii="GHEA Grapalat" w:hAnsi="GHEA Grapalat"/>
        </w:rPr>
      </w:pPr>
      <w:r w:rsidRPr="00B138F3">
        <w:rPr>
          <w:rFonts w:ascii="GHEA Grapalat" w:hAnsi="GHEA Grapalat"/>
        </w:rPr>
        <w:t>_______________________________________</w:t>
      </w:r>
    </w:p>
    <w:p w14:paraId="3AD5F716" w14:textId="77777777" w:rsidR="00F55AAF" w:rsidRPr="006F1605" w:rsidRDefault="00F55AAF" w:rsidP="00F55AAF">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D74E3D4" w14:textId="77777777" w:rsidR="00F55AAF" w:rsidRPr="000301D3" w:rsidRDefault="00F55AAF" w:rsidP="00F55AAF">
      <w:pPr>
        <w:widowControl w:val="0"/>
        <w:spacing w:after="160"/>
        <w:rPr>
          <w:rFonts w:ascii="GHEA Grapalat" w:hAnsi="GHEA Grapalat"/>
          <w:sz w:val="20"/>
          <w:szCs w:val="20"/>
        </w:rPr>
      </w:pPr>
      <w:r w:rsidRPr="000301D3">
        <w:rPr>
          <w:rFonts w:ascii="GHEA Grapalat" w:hAnsi="GHEA Grapalat"/>
          <w:sz w:val="20"/>
          <w:szCs w:val="20"/>
        </w:rPr>
        <w:t>День/месяц/год                                                                                    М. П.</w:t>
      </w:r>
    </w:p>
    <w:p w14:paraId="485517E1" w14:textId="77777777" w:rsidR="00F55AAF" w:rsidRPr="00B138F3" w:rsidRDefault="00F55AAF" w:rsidP="00F55AAF">
      <w:pPr>
        <w:widowControl w:val="0"/>
        <w:spacing w:after="160"/>
        <w:jc w:val="center"/>
        <w:rPr>
          <w:rFonts w:ascii="GHEA Grapalat" w:hAnsi="GHEA Grapalat" w:cs="Sylfaen"/>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55AAF" w:rsidRPr="00B138F3" w14:paraId="28978FDF" w14:textId="77777777" w:rsidTr="00610DE9">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81E0BE" w14:textId="77777777" w:rsidR="00F55AAF" w:rsidRPr="009B688B" w:rsidRDefault="00F55AAF" w:rsidP="00610DE9">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F55AAF" w:rsidRPr="00B138F3" w14:paraId="4D6CFA74" w14:textId="77777777" w:rsidTr="00610DE9">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7365A"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F55AAF" w:rsidRPr="00B138F3" w14:paraId="37DB5ECE" w14:textId="77777777" w:rsidTr="00610DE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11339"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F55AAF" w:rsidRPr="00B138F3" w14:paraId="65ED87B2" w14:textId="77777777" w:rsidTr="00610DE9">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0CA4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F55AAF" w:rsidRPr="00B138F3" w14:paraId="74C04591" w14:textId="77777777" w:rsidTr="00610DE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B9998"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F55AAF" w:rsidRPr="00B138F3" w14:paraId="33C8B118" w14:textId="77777777" w:rsidTr="00610DE9">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39B45B"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F55AAF" w:rsidRPr="00B138F3" w14:paraId="42B50938" w14:textId="77777777" w:rsidTr="00610DE9">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EBBBD"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F55AAF" w:rsidRPr="00B138F3" w14:paraId="54B7B70D" w14:textId="77777777" w:rsidTr="00610DE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2F6EBA"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F55AAF" w:rsidRPr="00B138F3" w14:paraId="52F2FC29" w14:textId="77777777" w:rsidTr="00610DE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6F653A1"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F55AAF" w:rsidRPr="00B138F3" w14:paraId="4F93920F" w14:textId="77777777" w:rsidTr="00610DE9">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14:paraId="4EC0A555"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F55AAF" w:rsidRPr="00B138F3" w14:paraId="081A0942" w14:textId="77777777" w:rsidTr="00610DE9">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14:paraId="6B571DAB"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F55AAF" w:rsidRPr="00B138F3" w14:paraId="19181CB6" w14:textId="77777777" w:rsidTr="00610DE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9E1DE40"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F55AAF" w:rsidRPr="00B138F3" w14:paraId="4E94AEBB" w14:textId="77777777" w:rsidTr="00610DE9">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14:paraId="4D123554" w14:textId="77777777" w:rsidR="00F55AAF" w:rsidRDefault="00F55AAF" w:rsidP="00610DE9">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w:t>
            </w:r>
            <w:proofErr w:type="spellStart"/>
            <w:r>
              <w:rPr>
                <w:rFonts w:ascii="GHEA Grapalat" w:hAnsi="GHEA Grapalat"/>
                <w:sz w:val="16"/>
                <w:szCs w:val="16"/>
              </w:rPr>
              <w:t>сч</w:t>
            </w:r>
            <w:proofErr w:type="spellEnd"/>
            <w:r>
              <w:rPr>
                <w:rFonts w:ascii="GHEA Grapalat" w:hAnsi="GHEA Grapalat"/>
                <w:sz w:val="16"/>
                <w:szCs w:val="16"/>
              </w:rPr>
              <w:t>.№) 900018002981</w:t>
            </w:r>
          </w:p>
        </w:tc>
      </w:tr>
      <w:tr w:rsidR="00F55AAF" w:rsidRPr="00B138F3" w14:paraId="55C88226" w14:textId="77777777" w:rsidTr="00610DE9">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02642"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F55AAF" w:rsidRPr="00B138F3" w14:paraId="13F74514" w14:textId="77777777" w:rsidTr="00610DE9">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5D349"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F55AAF" w:rsidRPr="00B138F3" w14:paraId="7CE304B9" w14:textId="77777777" w:rsidTr="00610DE9">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1D487"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F55AAF" w:rsidRPr="00B138F3" w14:paraId="2822ABCF" w14:textId="77777777" w:rsidTr="00610DE9">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92A90"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 xml:space="preserve">Цель сделки (уплаты): (для </w:t>
            </w:r>
            <w:r>
              <w:rPr>
                <w:rFonts w:ascii="GHEA Grapalat" w:hAnsi="GHEA Grapalat"/>
                <w:sz w:val="16"/>
                <w:szCs w:val="16"/>
              </w:rPr>
              <w:t xml:space="preserve">обеспечения </w:t>
            </w:r>
            <w:r w:rsidRPr="000301D3">
              <w:rPr>
                <w:rFonts w:ascii="GHEA Grapalat" w:hAnsi="GHEA Grapalat"/>
                <w:sz w:val="16"/>
                <w:szCs w:val="16"/>
              </w:rPr>
              <w:t>договора</w:t>
            </w:r>
            <w:r w:rsidRPr="009B688B">
              <w:rPr>
                <w:rFonts w:ascii="GHEA Grapalat" w:hAnsi="GHEA Grapalat"/>
                <w:sz w:val="16"/>
                <w:szCs w:val="16"/>
              </w:rPr>
              <w:t>)</w:t>
            </w:r>
          </w:p>
        </w:tc>
      </w:tr>
      <w:tr w:rsidR="00F55AAF" w:rsidRPr="00B138F3" w14:paraId="2942A8D7" w14:textId="77777777" w:rsidTr="00610DE9">
        <w:trPr>
          <w:trHeight w:val="424"/>
        </w:trPr>
        <w:tc>
          <w:tcPr>
            <w:tcW w:w="10980" w:type="dxa"/>
            <w:gridSpan w:val="2"/>
            <w:tcBorders>
              <w:top w:val="single" w:sz="4" w:space="0" w:color="auto"/>
              <w:left w:val="single" w:sz="4" w:space="0" w:color="auto"/>
              <w:right w:val="single" w:sz="4" w:space="0" w:color="000000"/>
            </w:tcBorders>
            <w:noWrap/>
            <w:vAlign w:val="bottom"/>
          </w:tcPr>
          <w:p w14:paraId="5525E157" w14:textId="2F2AD02C" w:rsidR="00F55AAF" w:rsidRPr="002B4E81"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2B4E81">
              <w:rPr>
                <w:rFonts w:ascii="GHEA Grapalat" w:hAnsi="GHEA Grapalat"/>
                <w:sz w:val="16"/>
                <w:szCs w:val="16"/>
                <w:u w:val="single"/>
              </w:rPr>
              <w:t>«</w:t>
            </w:r>
            <w:r w:rsidRPr="00794E7A">
              <w:rPr>
                <w:rFonts w:ascii="GHEA Grapalat" w:hAnsi="GHEA Grapalat"/>
                <w:b/>
                <w:sz w:val="16"/>
                <w:szCs w:val="16"/>
                <w:u w:val="single"/>
              </w:rPr>
              <w:t>GGAK-GHTsDzB-</w:t>
            </w:r>
            <w:r w:rsidR="0048619C">
              <w:rPr>
                <w:rFonts w:ascii="GHEA Grapalat" w:hAnsi="GHEA Grapalat"/>
                <w:b/>
                <w:sz w:val="16"/>
                <w:szCs w:val="16"/>
                <w:u w:val="single"/>
              </w:rPr>
              <w:t>23/</w:t>
            </w:r>
            <w:r w:rsidR="00CE4C41">
              <w:rPr>
                <w:rFonts w:ascii="GHEA Grapalat" w:hAnsi="GHEA Grapalat"/>
                <w:b/>
                <w:sz w:val="16"/>
                <w:szCs w:val="16"/>
                <w:u w:val="single"/>
              </w:rPr>
              <w:t>9/P</w:t>
            </w:r>
            <w:r w:rsidRPr="002B4E81">
              <w:rPr>
                <w:rFonts w:ascii="GHEA Grapalat" w:hAnsi="GHEA Grapalat"/>
                <w:b/>
                <w:sz w:val="16"/>
                <w:szCs w:val="16"/>
                <w:u w:val="single"/>
              </w:rPr>
              <w:t xml:space="preserve">-  </w:t>
            </w:r>
            <w:r w:rsidRPr="00794E7A">
              <w:rPr>
                <w:rFonts w:ascii="GHEA Grapalat" w:hAnsi="GHEA Grapalat"/>
                <w:sz w:val="16"/>
                <w:szCs w:val="16"/>
                <w:u w:val="single"/>
              </w:rPr>
              <w:t xml:space="preserve"> </w:t>
            </w:r>
            <w:r w:rsidRPr="002B4E81">
              <w:rPr>
                <w:rFonts w:ascii="GHEA Grapalat" w:hAnsi="GHEA Grapalat"/>
                <w:sz w:val="16"/>
                <w:szCs w:val="16"/>
                <w:u w:val="single"/>
              </w:rPr>
              <w:t>»</w:t>
            </w:r>
          </w:p>
        </w:tc>
      </w:tr>
      <w:tr w:rsidR="00F55AAF" w:rsidRPr="00B138F3" w14:paraId="19750423" w14:textId="77777777" w:rsidTr="00610DE9">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F899"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F55AAF" w:rsidRPr="00B138F3" w14:paraId="7BE842F7" w14:textId="77777777" w:rsidTr="00610DE9">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C849D"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F55AAF" w:rsidRPr="00B138F3" w14:paraId="14882D0D" w14:textId="77777777" w:rsidTr="00610DE9">
        <w:trPr>
          <w:trHeight w:val="841"/>
        </w:trPr>
        <w:tc>
          <w:tcPr>
            <w:tcW w:w="5616" w:type="dxa"/>
            <w:tcBorders>
              <w:top w:val="nil"/>
              <w:left w:val="single" w:sz="4" w:space="0" w:color="auto"/>
              <w:bottom w:val="single" w:sz="4" w:space="0" w:color="auto"/>
              <w:right w:val="single" w:sz="4" w:space="0" w:color="auto"/>
            </w:tcBorders>
            <w:noWrap/>
            <w:vAlign w:val="bottom"/>
          </w:tcPr>
          <w:p w14:paraId="185DE5F5" w14:textId="77777777" w:rsidR="00F55AAF" w:rsidRPr="009B688B" w:rsidRDefault="00F55AAF" w:rsidP="00610DE9">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14:paraId="654BB4F4" w14:textId="77777777" w:rsidR="00F55AAF" w:rsidRPr="009B688B" w:rsidRDefault="00F55AAF" w:rsidP="00610DE9">
            <w:pPr>
              <w:widowControl w:val="0"/>
              <w:ind w:left="360"/>
              <w:rPr>
                <w:rFonts w:ascii="GHEA Grapalat" w:hAnsi="GHEA Grapalat"/>
                <w:sz w:val="16"/>
                <w:szCs w:val="16"/>
              </w:rPr>
            </w:pPr>
          </w:p>
          <w:p w14:paraId="2469E363"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0D451247" w14:textId="77777777" w:rsidR="00F55AAF" w:rsidRPr="009B688B" w:rsidRDefault="00F55AAF" w:rsidP="00610DE9">
            <w:pPr>
              <w:widowControl w:val="0"/>
              <w:ind w:left="360"/>
              <w:rPr>
                <w:rFonts w:ascii="GHEA Grapalat" w:hAnsi="GHEA Grapalat"/>
                <w:sz w:val="16"/>
                <w:szCs w:val="16"/>
              </w:rPr>
            </w:pPr>
          </w:p>
          <w:p w14:paraId="2DDAE1F2"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411AC493" w14:textId="77777777" w:rsidR="00F55AAF" w:rsidRPr="009B688B" w:rsidRDefault="00F55AAF" w:rsidP="00610DE9">
            <w:pPr>
              <w:widowControl w:val="0"/>
              <w:ind w:left="360"/>
              <w:rPr>
                <w:rFonts w:ascii="GHEA Grapalat" w:hAnsi="GHEA Grapalat"/>
                <w:sz w:val="16"/>
                <w:szCs w:val="16"/>
              </w:rPr>
            </w:pPr>
          </w:p>
          <w:p w14:paraId="3AF41611" w14:textId="77777777" w:rsidR="00F55AAF" w:rsidRPr="009B688B" w:rsidRDefault="00F55AAF" w:rsidP="00610DE9">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14:paraId="40FF5BC6" w14:textId="77777777" w:rsidR="00F55AAF" w:rsidRPr="009B688B" w:rsidRDefault="00F55AAF" w:rsidP="00610DE9">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14:paraId="1F708D5A" w14:textId="77777777" w:rsidR="00F55AAF" w:rsidRPr="009B688B" w:rsidRDefault="00F55AAF" w:rsidP="00610DE9">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14:paraId="3BEB880B" w14:textId="77777777" w:rsidR="00F55AAF" w:rsidRPr="009B688B" w:rsidRDefault="00F55AAF" w:rsidP="00610DE9">
            <w:pPr>
              <w:widowControl w:val="0"/>
              <w:ind w:left="360"/>
              <w:rPr>
                <w:rFonts w:ascii="GHEA Grapalat" w:hAnsi="GHEA Grapalat"/>
                <w:sz w:val="16"/>
                <w:szCs w:val="16"/>
              </w:rPr>
            </w:pPr>
          </w:p>
          <w:p w14:paraId="55CED95F"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7B76075F" w14:textId="77777777" w:rsidR="00F55AAF" w:rsidRPr="009B688B" w:rsidRDefault="00F55AAF" w:rsidP="00610DE9">
            <w:pPr>
              <w:widowControl w:val="0"/>
              <w:ind w:left="360"/>
              <w:jc w:val="right"/>
              <w:rPr>
                <w:rFonts w:ascii="GHEA Grapalat" w:hAnsi="GHEA Grapalat"/>
                <w:sz w:val="16"/>
                <w:szCs w:val="16"/>
              </w:rPr>
            </w:pPr>
          </w:p>
          <w:p w14:paraId="7A05BCFF" w14:textId="77777777" w:rsidR="00F55AAF" w:rsidRPr="009B688B" w:rsidRDefault="00F55AAF" w:rsidP="00610DE9">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49307BA5" w14:textId="77777777" w:rsidR="00F55AAF" w:rsidRPr="009B688B" w:rsidRDefault="00F55AAF" w:rsidP="00610DE9">
            <w:pPr>
              <w:widowControl w:val="0"/>
              <w:ind w:left="360"/>
              <w:rPr>
                <w:rFonts w:ascii="GHEA Grapalat" w:hAnsi="GHEA Grapalat"/>
                <w:sz w:val="16"/>
                <w:szCs w:val="16"/>
              </w:rPr>
            </w:pPr>
          </w:p>
          <w:p w14:paraId="64045044" w14:textId="77777777" w:rsidR="00F55AAF" w:rsidRPr="009B688B" w:rsidRDefault="00F55AAF" w:rsidP="00610DE9">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F55AAF" w:rsidRPr="00B138F3" w14:paraId="4BD97D2C" w14:textId="77777777" w:rsidTr="00610DE9">
        <w:trPr>
          <w:trHeight w:val="2194"/>
        </w:trPr>
        <w:tc>
          <w:tcPr>
            <w:tcW w:w="5616" w:type="dxa"/>
            <w:tcBorders>
              <w:top w:val="single" w:sz="4" w:space="0" w:color="auto"/>
              <w:left w:val="single" w:sz="4" w:space="0" w:color="auto"/>
              <w:right w:val="single" w:sz="4" w:space="0" w:color="auto"/>
            </w:tcBorders>
            <w:noWrap/>
            <w:vAlign w:val="bottom"/>
          </w:tcPr>
          <w:p w14:paraId="47351839"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14:paraId="5AEF2E01" w14:textId="77777777" w:rsidR="00F55AAF" w:rsidRPr="009B688B" w:rsidRDefault="00F55AAF" w:rsidP="00610DE9">
            <w:pPr>
              <w:widowControl w:val="0"/>
              <w:tabs>
                <w:tab w:val="left" w:pos="855"/>
              </w:tabs>
              <w:ind w:left="360"/>
              <w:rPr>
                <w:rFonts w:ascii="GHEA Grapalat" w:hAnsi="GHEA Grapalat"/>
                <w:sz w:val="16"/>
                <w:szCs w:val="16"/>
              </w:rPr>
            </w:pPr>
          </w:p>
          <w:p w14:paraId="24C4BA66"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2A2FB352" w14:textId="77777777" w:rsidR="00F55AAF" w:rsidRPr="009B688B" w:rsidRDefault="00F55AAF" w:rsidP="00610DE9">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14:paraId="02FF2995" w14:textId="77777777" w:rsidR="00F55AAF" w:rsidRPr="009B688B" w:rsidRDefault="00F55AAF" w:rsidP="00610DE9">
            <w:pPr>
              <w:widowControl w:val="0"/>
              <w:tabs>
                <w:tab w:val="left" w:pos="855"/>
              </w:tabs>
              <w:ind w:left="360"/>
              <w:rPr>
                <w:rFonts w:ascii="GHEA Grapalat" w:hAnsi="GHEA Grapalat"/>
                <w:sz w:val="16"/>
                <w:szCs w:val="16"/>
              </w:rPr>
            </w:pPr>
          </w:p>
          <w:p w14:paraId="11EAF5F9" w14:textId="77777777" w:rsidR="00F55AAF" w:rsidRPr="009B688B" w:rsidRDefault="00F55AAF" w:rsidP="00610DE9">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14:paraId="7DEB17D0"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14:paraId="3EFD8CE9" w14:textId="77777777" w:rsidR="00F55AAF" w:rsidRPr="009B688B" w:rsidRDefault="00F55AAF" w:rsidP="00610DE9">
            <w:pPr>
              <w:widowControl w:val="0"/>
              <w:tabs>
                <w:tab w:val="left" w:pos="855"/>
              </w:tabs>
              <w:ind w:left="360"/>
              <w:rPr>
                <w:rFonts w:ascii="GHEA Grapalat" w:hAnsi="GHEA Grapalat"/>
                <w:sz w:val="16"/>
                <w:szCs w:val="16"/>
              </w:rPr>
            </w:pPr>
          </w:p>
          <w:p w14:paraId="20139459"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2A2EDBAC" w14:textId="77777777" w:rsidR="00F55AAF" w:rsidRPr="009B688B" w:rsidRDefault="00F55AAF" w:rsidP="00610DE9">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14:paraId="62AE17F2" w14:textId="77777777" w:rsidR="00F55AAF" w:rsidRPr="009B688B" w:rsidRDefault="00F55AAF" w:rsidP="00610DE9">
            <w:pPr>
              <w:widowControl w:val="0"/>
              <w:tabs>
                <w:tab w:val="left" w:pos="855"/>
              </w:tabs>
              <w:ind w:left="360"/>
              <w:rPr>
                <w:rFonts w:ascii="GHEA Grapalat" w:hAnsi="GHEA Grapalat"/>
                <w:sz w:val="16"/>
                <w:szCs w:val="16"/>
              </w:rPr>
            </w:pPr>
          </w:p>
        </w:tc>
      </w:tr>
      <w:tr w:rsidR="00F55AAF" w:rsidRPr="00B138F3" w14:paraId="45277EB3" w14:textId="77777777" w:rsidTr="00610DE9">
        <w:trPr>
          <w:trHeight w:val="2194"/>
        </w:trPr>
        <w:tc>
          <w:tcPr>
            <w:tcW w:w="5616" w:type="dxa"/>
            <w:tcBorders>
              <w:top w:val="nil"/>
              <w:left w:val="single" w:sz="4" w:space="0" w:color="auto"/>
              <w:bottom w:val="single" w:sz="4" w:space="0" w:color="auto"/>
              <w:right w:val="single" w:sz="4" w:space="0" w:color="auto"/>
            </w:tcBorders>
            <w:noWrap/>
            <w:vAlign w:val="bottom"/>
          </w:tcPr>
          <w:p w14:paraId="71A3EE27" w14:textId="77777777" w:rsidR="00F55AAF" w:rsidRPr="009B688B" w:rsidRDefault="00F55AAF" w:rsidP="00610DE9">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14:paraId="38F440F5" w14:textId="77777777" w:rsidR="00F55AAF" w:rsidRPr="009B688B" w:rsidRDefault="00F55AAF" w:rsidP="00610DE9">
            <w:pPr>
              <w:widowControl w:val="0"/>
              <w:tabs>
                <w:tab w:val="left" w:pos="855"/>
              </w:tabs>
              <w:ind w:left="360"/>
              <w:rPr>
                <w:rFonts w:ascii="GHEA Grapalat" w:hAnsi="GHEA Grapalat"/>
                <w:sz w:val="16"/>
                <w:szCs w:val="16"/>
              </w:rPr>
            </w:pPr>
          </w:p>
          <w:p w14:paraId="0D6CDB56" w14:textId="77777777" w:rsidR="00F55AAF" w:rsidRPr="009B688B" w:rsidRDefault="00F55AAF" w:rsidP="00610DE9">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14:paraId="24272E09" w14:textId="77777777" w:rsidR="00F55AAF" w:rsidRPr="009B688B" w:rsidRDefault="00F55AAF" w:rsidP="00610DE9">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14:paraId="0E1DE72A" w14:textId="77777777" w:rsidR="00F55AAF" w:rsidRPr="009B688B" w:rsidRDefault="00F55AAF" w:rsidP="00610DE9">
            <w:pPr>
              <w:widowControl w:val="0"/>
              <w:tabs>
                <w:tab w:val="left" w:pos="855"/>
              </w:tabs>
              <w:ind w:left="360"/>
              <w:rPr>
                <w:rFonts w:ascii="GHEA Grapalat" w:hAnsi="GHEA Grapalat"/>
                <w:sz w:val="16"/>
                <w:szCs w:val="16"/>
              </w:rPr>
            </w:pPr>
          </w:p>
          <w:p w14:paraId="2C39EC35" w14:textId="77777777" w:rsidR="00F55AAF" w:rsidRPr="009B688B" w:rsidRDefault="00F55AAF" w:rsidP="00610DE9">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14:paraId="173483E1" w14:textId="77777777" w:rsidR="00F55AAF" w:rsidRPr="00E752B6" w:rsidRDefault="00F55AAF" w:rsidP="00F55AAF">
      <w:pPr>
        <w:rPr>
          <w:rFonts w:ascii="GHEA Grapalat" w:hAnsi="GHEA Grapalat" w:cs="Sylfaen"/>
        </w:rPr>
      </w:pPr>
    </w:p>
    <w:p w14:paraId="54B402F6" w14:textId="77777777" w:rsidR="00F55AAF" w:rsidRDefault="00F55AAF" w:rsidP="00F55AAF">
      <w:pPr>
        <w:rPr>
          <w:rFonts w:ascii="GHEA Grapalat" w:hAnsi="GHEA Grapalat" w:cs="Sylfaen"/>
          <w:lang w:val="hy-AM"/>
        </w:rPr>
      </w:pPr>
    </w:p>
    <w:p w14:paraId="18E2885D" w14:textId="77777777" w:rsidR="00F55AAF" w:rsidRDefault="00F55AAF" w:rsidP="00F55AAF">
      <w:pPr>
        <w:rPr>
          <w:rFonts w:ascii="GHEA Grapalat" w:hAnsi="GHEA Grapalat" w:cs="Sylfaen"/>
          <w:lang w:val="hy-AM"/>
        </w:rPr>
      </w:pPr>
    </w:p>
    <w:p w14:paraId="459607F7" w14:textId="77777777" w:rsidR="00F55AAF" w:rsidRPr="00B138F3" w:rsidRDefault="00F55AAF" w:rsidP="00F55AA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7BC60B4" w14:textId="77777777" w:rsidR="00F55AAF" w:rsidRPr="00B138F3" w:rsidRDefault="00F55AAF" w:rsidP="00F55AAF">
      <w:pPr>
        <w:rPr>
          <w:rFonts w:ascii="GHEA Grapalat" w:hAnsi="GHEA Grapalat" w:cs="Sylfaen"/>
        </w:rPr>
      </w:pPr>
      <w:r w:rsidRPr="00B138F3">
        <w:rPr>
          <w:rFonts w:ascii="GHEA Grapalat" w:hAnsi="GHEA Grapalat" w:cs="Sylfaen"/>
        </w:rPr>
        <w:br w:type="page"/>
      </w:r>
    </w:p>
    <w:p w14:paraId="2F82ABF3" w14:textId="77777777" w:rsidR="00131F0B" w:rsidRDefault="00131F0B" w:rsidP="00F073B2">
      <w:pPr>
        <w:rPr>
          <w:rFonts w:ascii="GHEA Grapalat" w:hAnsi="GHEA Grapalat"/>
          <w:b/>
        </w:rPr>
      </w:pPr>
    </w:p>
    <w:p w14:paraId="430B6165" w14:textId="77777777" w:rsidR="003B2F27" w:rsidRPr="006F1605" w:rsidRDefault="003B2F27" w:rsidP="00F073B2">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26A42A8C" w14:textId="2877AA18" w:rsidR="003B2F27" w:rsidRPr="00C95D0C" w:rsidRDefault="003B2F27" w:rsidP="00F073B2">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E9400F">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F55AAF">
        <w:rPr>
          <w:rFonts w:ascii="GHEA Grapalat" w:hAnsi="GHEA Grapalat"/>
          <w:b/>
          <w:sz w:val="24"/>
          <w:szCs w:val="24"/>
        </w:rPr>
        <w:t>«GGAK-GHTsDzB-</w:t>
      </w:r>
      <w:r w:rsidR="0048619C">
        <w:rPr>
          <w:rFonts w:ascii="GHEA Grapalat" w:hAnsi="GHEA Grapalat"/>
          <w:b/>
          <w:sz w:val="24"/>
          <w:szCs w:val="24"/>
        </w:rPr>
        <w:t>23/</w:t>
      </w:r>
      <w:r w:rsidR="00CE4C41">
        <w:rPr>
          <w:rFonts w:ascii="GHEA Grapalat" w:hAnsi="GHEA Grapalat"/>
          <w:b/>
          <w:sz w:val="24"/>
          <w:szCs w:val="24"/>
        </w:rPr>
        <w:t>9/P</w:t>
      </w:r>
      <w:r w:rsidR="00F55AAF">
        <w:rPr>
          <w:rFonts w:ascii="GHEA Grapalat" w:hAnsi="GHEA Grapalat"/>
          <w:b/>
          <w:sz w:val="24"/>
          <w:szCs w:val="24"/>
        </w:rPr>
        <w:t>»</w:t>
      </w:r>
      <w:r>
        <w:rPr>
          <w:rStyle w:val="FootnoteReference"/>
          <w:rFonts w:ascii="GHEA Grapalat" w:hAnsi="GHEA Grapalat"/>
          <w:b/>
          <w:sz w:val="24"/>
          <w:szCs w:val="24"/>
        </w:rPr>
        <w:footnoteReference w:customMarkFollows="1" w:id="8"/>
        <w:t>*</w:t>
      </w:r>
    </w:p>
    <w:p w14:paraId="030101F3" w14:textId="77777777" w:rsidR="003B2F27" w:rsidRPr="00AD29CE" w:rsidRDefault="003B2F27" w:rsidP="003B2F27">
      <w:pPr>
        <w:widowControl w:val="0"/>
        <w:spacing w:after="160" w:line="360" w:lineRule="auto"/>
        <w:jc w:val="right"/>
        <w:rPr>
          <w:rFonts w:ascii="GHEA Grapalat" w:hAnsi="GHEA Grapalat"/>
          <w:i/>
        </w:rPr>
      </w:pPr>
    </w:p>
    <w:p w14:paraId="7B12B7B8" w14:textId="77777777" w:rsidR="00F073B2" w:rsidRPr="002C7A2A" w:rsidRDefault="00F073B2" w:rsidP="00F073B2">
      <w:pPr>
        <w:widowControl w:val="0"/>
        <w:ind w:left="-450" w:right="-649" w:firstLine="90"/>
        <w:jc w:val="center"/>
        <w:rPr>
          <w:rFonts w:ascii="GHEA Grapalat" w:hAnsi="GHEA Grapalat"/>
          <w:b/>
        </w:rPr>
      </w:pPr>
      <w:r w:rsidRPr="002C7A2A">
        <w:rPr>
          <w:rFonts w:ascii="GHEA Grapalat" w:hAnsi="GHEA Grapalat"/>
          <w:b/>
        </w:rPr>
        <w:t xml:space="preserve">ДОГОВОР ГОСУДАРСТВЕННОЙ ЗАКУПКИ НА ПРЕДОСТАВЛЕНИЕ </w:t>
      </w:r>
    </w:p>
    <w:tbl>
      <w:tblPr>
        <w:tblStyle w:val="TableGrid"/>
        <w:tblW w:w="10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16"/>
      </w:tblGrid>
      <w:tr w:rsidR="00F073B2" w14:paraId="14832C63" w14:textId="77777777" w:rsidTr="00610DE9">
        <w:trPr>
          <w:trHeight w:val="438"/>
        </w:trPr>
        <w:tc>
          <w:tcPr>
            <w:tcW w:w="10216" w:type="dxa"/>
          </w:tcPr>
          <w:p w14:paraId="181EF7F2" w14:textId="77551EBB" w:rsidR="00F073B2" w:rsidRPr="000A72FE" w:rsidRDefault="00F073B2" w:rsidP="00610DE9">
            <w:pPr>
              <w:widowControl w:val="0"/>
              <w:spacing w:after="160"/>
              <w:ind w:firstLine="567"/>
              <w:jc w:val="center"/>
              <w:rPr>
                <w:rFonts w:ascii="GHEA Grapalat" w:hAnsi="GHEA Grapalat"/>
                <w:b/>
              </w:rPr>
            </w:pPr>
            <w:r>
              <w:rPr>
                <w:rFonts w:ascii="GHEA Grapalat" w:hAnsi="GHEA Grapalat"/>
                <w:b/>
              </w:rPr>
              <w:t>“</w:t>
            </w:r>
            <w:r w:rsidR="0048619C">
              <w:rPr>
                <w:rFonts w:ascii="GHEA Grapalat" w:hAnsi="GHEA Grapalat"/>
                <w:b/>
              </w:rPr>
              <w:t xml:space="preserve">УСЛУГ </w:t>
            </w:r>
            <w:r w:rsidR="00CE4C41">
              <w:rPr>
                <w:rFonts w:ascii="GHEA Grapalat" w:hAnsi="GHEA Grapalat"/>
                <w:b/>
              </w:rPr>
              <w:t>МЫТЬЯ ОКОН</w:t>
            </w:r>
            <w:r>
              <w:rPr>
                <w:rFonts w:ascii="GHEA Grapalat" w:hAnsi="GHEA Grapalat"/>
                <w:b/>
              </w:rPr>
              <w:t xml:space="preserve"> »</w:t>
            </w:r>
            <w:r w:rsidRPr="00FF496E">
              <w:rPr>
                <w:rFonts w:ascii="GHEA Grapalat" w:hAnsi="GHEA Grapalat"/>
                <w:b/>
              </w:rPr>
              <w:t xml:space="preserve"> </w:t>
            </w:r>
            <w:r w:rsidRPr="000A72FE">
              <w:rPr>
                <w:rFonts w:ascii="GHEA Grapalat" w:hAnsi="GHEA Grapalat"/>
                <w:b/>
              </w:rPr>
              <w:t>ДЛЯ НУЖД ГНКО «ЦЕНТР АУКЦИОНА И ОЦЕНКИ ИМУЩЕСТВА»</w:t>
            </w:r>
          </w:p>
          <w:p w14:paraId="771ABA2E" w14:textId="517BF1CA" w:rsidR="00F073B2" w:rsidRPr="00CB456A" w:rsidRDefault="00F073B2" w:rsidP="00610DE9">
            <w:pPr>
              <w:widowControl w:val="0"/>
              <w:ind w:right="-649"/>
              <w:rPr>
                <w:rFonts w:ascii="GHEA Grapalat" w:hAnsi="GHEA Grapalat"/>
                <w:b/>
              </w:rPr>
            </w:pPr>
            <w:r w:rsidRPr="00286AB7">
              <w:rPr>
                <w:rFonts w:ascii="GHEA Grapalat" w:hAnsi="GHEA Grapalat"/>
                <w:b/>
              </w:rPr>
              <w:t xml:space="preserve">                                                 </w:t>
            </w:r>
            <w:r w:rsidRPr="002C7A2A">
              <w:rPr>
                <w:rFonts w:ascii="GHEA Grapalat" w:hAnsi="GHEA Grapalat"/>
                <w:b/>
              </w:rPr>
              <w:t xml:space="preserve"> </w:t>
            </w:r>
            <w:r w:rsidRPr="00936B04">
              <w:rPr>
                <w:rFonts w:ascii="GHEA Grapalat" w:hAnsi="GHEA Grapalat"/>
                <w:b/>
              </w:rPr>
              <w:t xml:space="preserve">№ </w:t>
            </w:r>
            <w:r>
              <w:rPr>
                <w:rFonts w:ascii="GHEA Grapalat" w:hAnsi="GHEA Grapalat"/>
                <w:b/>
              </w:rPr>
              <w:t xml:space="preserve"> </w:t>
            </w:r>
            <w:r w:rsidRPr="00CB456A">
              <w:rPr>
                <w:rFonts w:ascii="GHEA Grapalat" w:hAnsi="GHEA Grapalat"/>
                <w:b/>
              </w:rPr>
              <w:t>«</w:t>
            </w:r>
            <w:r w:rsidRPr="007435C2">
              <w:rPr>
                <w:rFonts w:ascii="GHEA Grapalat" w:hAnsi="GHEA Grapalat"/>
                <w:b/>
                <w:u w:val="single"/>
              </w:rPr>
              <w:t>GGAK-GHTsDzB-</w:t>
            </w:r>
            <w:r w:rsidR="0048619C">
              <w:rPr>
                <w:rFonts w:ascii="GHEA Grapalat" w:hAnsi="GHEA Grapalat"/>
                <w:b/>
                <w:u w:val="single"/>
              </w:rPr>
              <w:t>23/</w:t>
            </w:r>
            <w:r w:rsidR="00CE4C41">
              <w:rPr>
                <w:rFonts w:ascii="GHEA Grapalat" w:hAnsi="GHEA Grapalat"/>
                <w:b/>
                <w:u w:val="single"/>
              </w:rPr>
              <w:t>9/P</w:t>
            </w:r>
            <w:r w:rsidRPr="00CB456A">
              <w:rPr>
                <w:rFonts w:ascii="GHEA Grapalat" w:hAnsi="GHEA Grapalat"/>
                <w:b/>
              </w:rPr>
              <w:t>»</w:t>
            </w:r>
          </w:p>
          <w:p w14:paraId="57656A8D" w14:textId="77777777" w:rsidR="00F073B2" w:rsidRDefault="00F073B2" w:rsidP="00610DE9">
            <w:pPr>
              <w:widowControl w:val="0"/>
              <w:spacing w:after="160" w:line="360" w:lineRule="auto"/>
              <w:ind w:left="567"/>
              <w:rPr>
                <w:rFonts w:ascii="GHEA Grapalat" w:hAnsi="GHEA Grapalat"/>
              </w:rPr>
            </w:pPr>
          </w:p>
          <w:p w14:paraId="68B5762B" w14:textId="5C7ACD25" w:rsidR="00F073B2" w:rsidRPr="00FF496E" w:rsidRDefault="00F073B2" w:rsidP="00610DE9">
            <w:pPr>
              <w:widowControl w:val="0"/>
              <w:spacing w:after="160" w:line="360" w:lineRule="auto"/>
              <w:rPr>
                <w:rFonts w:ascii="GHEA Grapalat" w:hAnsi="GHEA Grapalat"/>
                <w:b/>
                <w:u w:val="single"/>
              </w:rPr>
            </w:pPr>
            <w:proofErr w:type="spellStart"/>
            <w:r w:rsidRPr="00AD29CE">
              <w:rPr>
                <w:rFonts w:ascii="GHEA Grapalat" w:hAnsi="GHEA Grapalat"/>
              </w:rPr>
              <w:t>г</w:t>
            </w:r>
            <w:r w:rsidRPr="001037B2">
              <w:rPr>
                <w:rFonts w:ascii="GHEA Grapalat" w:hAnsi="GHEA Grapalat"/>
              </w:rPr>
              <w:t>.Ереван</w:t>
            </w:r>
            <w:proofErr w:type="spellEnd"/>
            <w:r w:rsidRPr="00FF496E">
              <w:rPr>
                <w:rFonts w:ascii="GHEA Grapalat" w:hAnsi="GHEA Grapalat"/>
              </w:rPr>
              <w:t xml:space="preserve">                                                                                                                20</w:t>
            </w:r>
          </w:p>
        </w:tc>
      </w:tr>
    </w:tbl>
    <w:p w14:paraId="074A8080" w14:textId="0FC640B4" w:rsidR="00F073B2" w:rsidRPr="00AD29CE" w:rsidRDefault="00F073B2" w:rsidP="00F073B2">
      <w:pPr>
        <w:widowControl w:val="0"/>
        <w:jc w:val="both"/>
        <w:rPr>
          <w:rFonts w:ascii="GHEA Grapalat" w:hAnsi="GHEA Grapalat"/>
          <w:i/>
        </w:rPr>
      </w:pPr>
      <w:r w:rsidRPr="006714C0">
        <w:rPr>
          <w:rFonts w:ascii="GHEA Grapalat" w:hAnsi="GHEA Grapalat"/>
        </w:rPr>
        <w:t xml:space="preserve">ГНКО </w:t>
      </w:r>
      <w:r w:rsidRPr="006714C0">
        <w:rPr>
          <w:rFonts w:ascii="GHEA Grapalat" w:hAnsi="GHEA Grapalat"/>
          <w:lang w:val="hy-AM"/>
        </w:rPr>
        <w:t>«</w:t>
      </w:r>
      <w:r>
        <w:rPr>
          <w:rFonts w:ascii="GHEA Grapalat" w:hAnsi="GHEA Grapalat"/>
          <w:lang w:val="hy-AM"/>
        </w:rPr>
        <w:t>Ц</w:t>
      </w:r>
      <w:r w:rsidRPr="006714C0">
        <w:rPr>
          <w:rFonts w:ascii="GHEA Grapalat" w:hAnsi="GHEA Grapalat"/>
          <w:lang w:val="hy-AM"/>
        </w:rPr>
        <w:t>ентр аукциона и оценки имущества»</w:t>
      </w:r>
      <w:r w:rsidRPr="006714C0">
        <w:rPr>
          <w:rFonts w:ascii="GHEA Grapalat" w:hAnsi="GHEA Grapalat"/>
        </w:rPr>
        <w:t xml:space="preserve"> </w:t>
      </w:r>
      <w:r w:rsidRPr="007E4AAD">
        <w:rPr>
          <w:rFonts w:ascii="GHEA Grapalat" w:hAnsi="GHEA Grapalat"/>
        </w:rPr>
        <w:t>в лице</w:t>
      </w:r>
      <w:r w:rsidRPr="00FF496E">
        <w:rPr>
          <w:rFonts w:ascii="GHEA Grapalat" w:hAnsi="GHEA Grapalat"/>
        </w:rPr>
        <w:t xml:space="preserve"> </w:t>
      </w:r>
      <w:r w:rsidRPr="007E4AAD">
        <w:rPr>
          <w:rFonts w:ascii="GHEA Grapalat" w:hAnsi="GHEA Grapalat"/>
        </w:rPr>
        <w:t xml:space="preserve">генерального директора </w:t>
      </w:r>
      <w:proofErr w:type="spellStart"/>
      <w:r w:rsidRPr="007E4AAD">
        <w:rPr>
          <w:rFonts w:ascii="GHEA Grapalat" w:hAnsi="GHEA Grapalat"/>
        </w:rPr>
        <w:t>А.</w:t>
      </w:r>
      <w:r w:rsidRPr="00FF496E">
        <w:rPr>
          <w:rFonts w:ascii="GHEA Grapalat" w:hAnsi="GHEA Grapalat"/>
        </w:rPr>
        <w:t>Хлояна</w:t>
      </w:r>
      <w:proofErr w:type="spellEnd"/>
      <w:r w:rsidRPr="007E4AAD">
        <w:rPr>
          <w:rFonts w:ascii="GHEA Grapalat" w:hAnsi="GHEA Grapalat"/>
        </w:rPr>
        <w:t xml:space="preserve">, действующего на основании устава компании, </w:t>
      </w:r>
      <w:r w:rsidRPr="00D04EA3">
        <w:rPr>
          <w:rFonts w:ascii="GHEA Grapalat" w:hAnsi="GHEA Grapalat"/>
        </w:rPr>
        <w:t>(далее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0305A42" w14:textId="77777777" w:rsidR="00F073B2" w:rsidRPr="00AD29CE" w:rsidRDefault="00F073B2" w:rsidP="00F073B2">
      <w:pPr>
        <w:widowControl w:val="0"/>
        <w:spacing w:after="120"/>
        <w:jc w:val="both"/>
        <w:rPr>
          <w:rFonts w:ascii="GHEA Grapalat" w:hAnsi="GHEA Grapalat"/>
          <w:i/>
        </w:rPr>
      </w:pPr>
    </w:p>
    <w:p w14:paraId="6A0372CF" w14:textId="77777777" w:rsidR="00F073B2" w:rsidRPr="00D04EA3" w:rsidRDefault="00F073B2" w:rsidP="00F073B2">
      <w:pPr>
        <w:jc w:val="center"/>
        <w:rPr>
          <w:rFonts w:ascii="GHEA Grapalat" w:hAnsi="GHEA Grapalat"/>
          <w:b/>
        </w:rPr>
      </w:pPr>
      <w:r w:rsidRPr="00D04EA3">
        <w:rPr>
          <w:rFonts w:ascii="GHEA Grapalat" w:hAnsi="GHEA Grapalat"/>
          <w:b/>
        </w:rPr>
        <w:t>1. ПРЕДМЕТ ДОГОВОРА</w:t>
      </w:r>
    </w:p>
    <w:p w14:paraId="2158716D" w14:textId="77319690"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Pr>
          <w:rFonts w:ascii="GHEA Grapalat" w:hAnsi="GHEA Grapalat"/>
        </w:rPr>
        <w:t>«</w:t>
      </w:r>
      <w:r w:rsidR="0048619C">
        <w:rPr>
          <w:rFonts w:ascii="GHEA Grapalat" w:hAnsi="GHEA Grapalat"/>
        </w:rPr>
        <w:t xml:space="preserve">Услуг </w:t>
      </w:r>
      <w:r w:rsidR="00CE4C41">
        <w:rPr>
          <w:rFonts w:ascii="GHEA Grapalat" w:hAnsi="GHEA Grapalat"/>
        </w:rPr>
        <w:t>мытья окон</w:t>
      </w:r>
      <w:r>
        <w:rPr>
          <w:rFonts w:ascii="GHEA Grapalat" w:hAnsi="GHEA Grapalat"/>
        </w:rPr>
        <w:t>»</w:t>
      </w:r>
      <w:r w:rsidRPr="00FF496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043099" w14:textId="77777777" w:rsidR="00F073B2"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10C93ACC" w14:textId="77777777" w:rsidR="00F073B2" w:rsidRPr="00AD29CE" w:rsidRDefault="00F073B2" w:rsidP="00F073B2">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12E15617" w14:textId="77777777"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9B069C0"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FD5C9D6"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7ACDD7A" w14:textId="77777777" w:rsidR="00F073B2" w:rsidRPr="00BC61E7" w:rsidRDefault="00F073B2" w:rsidP="00F073B2">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7DB956C7" w14:textId="77777777" w:rsidR="00F073B2" w:rsidRPr="00BC61E7" w:rsidRDefault="00F073B2" w:rsidP="00F073B2">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4A42F8BE"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 xml:space="preserve">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w:t>
      </w:r>
      <w:r w:rsidRPr="00AD29CE">
        <w:rPr>
          <w:rFonts w:ascii="GHEA Grapalat" w:hAnsi="GHEA Grapalat"/>
        </w:rPr>
        <w:lastRenderedPageBreak/>
        <w:t>если:</w:t>
      </w:r>
    </w:p>
    <w:p w14:paraId="064D72F5"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43FE3FD"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21A4997" w14:textId="77777777" w:rsidR="00F073B2" w:rsidRPr="00AD29CE" w:rsidRDefault="00F073B2" w:rsidP="00F073B2">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585CFD1"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98253FA"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57DC8080" w14:textId="77777777" w:rsidR="00F073B2" w:rsidRPr="00AD29CE" w:rsidRDefault="00F073B2" w:rsidP="00F073B2">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13A90CE"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7ED214A9" w14:textId="77777777" w:rsidR="00F073B2" w:rsidRPr="00AD29CE" w:rsidRDefault="00F073B2" w:rsidP="00F073B2">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C6F91D3"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14:paraId="3F3A445D" w14:textId="77777777" w:rsidR="00F073B2" w:rsidRPr="00AD29CE" w:rsidRDefault="00F073B2" w:rsidP="00F073B2">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95D6F2A"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507E6DC2" w14:textId="77777777" w:rsidR="00F073B2" w:rsidRPr="00AD29CE" w:rsidRDefault="00F073B2" w:rsidP="00F073B2">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1D457A9A"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0D7D3898"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FF496E">
        <w:rPr>
          <w:rFonts w:ascii="GHEA Grapalat" w:hAnsi="GHEA Grapalat"/>
        </w:rPr>
        <w:t>2</w:t>
      </w:r>
      <w:r>
        <w:rPr>
          <w:rFonts w:ascii="GHEA Grapalat" w:hAnsi="GHEA Grapalat"/>
        </w:rPr>
        <w:t xml:space="preserve"> экземпляр акта сдачи-приемки (Приложение № 3). </w:t>
      </w:r>
    </w:p>
    <w:p w14:paraId="17F0E01C"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ED25131"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5816F10"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18E7D5F" w14:textId="77777777" w:rsidR="00F073B2" w:rsidRDefault="00F073B2" w:rsidP="00F073B2">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F496E">
        <w:rPr>
          <w:rFonts w:ascii="GHEA Grapalat" w:hAnsi="GHEA Grapalat"/>
        </w:rPr>
        <w:t xml:space="preserve">10 </w:t>
      </w:r>
      <w:r>
        <w:rPr>
          <w:rFonts w:ascii="GHEA Grapalat" w:hAnsi="GHEA Grapalat"/>
        </w:rPr>
        <w:t>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126C8712" w14:textId="77777777" w:rsidR="00F073B2" w:rsidRPr="008F582C" w:rsidRDefault="00F073B2" w:rsidP="00F073B2">
      <w:pPr>
        <w:widowControl w:val="0"/>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w:t>
      </w:r>
      <w:r>
        <w:rPr>
          <w:rFonts w:ascii="GHEA Grapalat" w:hAnsi="GHEA Grapalat"/>
        </w:rPr>
        <w:lastRenderedPageBreak/>
        <w:t>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886840B" w14:textId="77777777" w:rsidR="00F073B2" w:rsidRDefault="00F073B2" w:rsidP="00F073B2">
      <w:pPr>
        <w:widowControl w:val="0"/>
        <w:jc w:val="center"/>
        <w:rPr>
          <w:rFonts w:ascii="GHEA Grapalat" w:hAnsi="GHEA Grapalat"/>
          <w:b/>
        </w:rPr>
      </w:pPr>
      <w:r w:rsidRPr="00AD29CE">
        <w:rPr>
          <w:rFonts w:ascii="GHEA Grapalat" w:hAnsi="GHEA Grapalat"/>
          <w:b/>
        </w:rPr>
        <w:t>4. ЦЕНА ДОГОВОРА</w:t>
      </w:r>
    </w:p>
    <w:p w14:paraId="0B849748" w14:textId="77777777" w:rsidR="00F073B2" w:rsidRPr="00AD29CE" w:rsidRDefault="00F073B2" w:rsidP="00F073B2">
      <w:pPr>
        <w:widowControl w:val="0"/>
        <w:jc w:val="center"/>
        <w:rPr>
          <w:rFonts w:ascii="GHEA Grapalat" w:hAnsi="GHEA Grapalat" w:cs="Sylfaen"/>
          <w:b/>
        </w:rPr>
      </w:pPr>
    </w:p>
    <w:p w14:paraId="78AC4D3D" w14:textId="77777777" w:rsidR="00F073B2" w:rsidRPr="00D04EA3"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Pr>
          <w:rFonts w:ascii="GHEA Grapalat" w:hAnsi="GHEA Grapalat"/>
        </w:rPr>
        <w:t>Максимальная ц</w:t>
      </w:r>
      <w:r w:rsidRPr="00AD29CE">
        <w:rPr>
          <w:rFonts w:ascii="GHEA Grapalat" w:hAnsi="GHEA Grapalat"/>
        </w:rPr>
        <w:t>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9"/>
        <w:t>17</w:t>
      </w:r>
      <w:r>
        <w:rPr>
          <w:rFonts w:ascii="GHEA Grapalat" w:hAnsi="GHEA Grapalat"/>
        </w:rPr>
        <w:t>.</w:t>
      </w:r>
    </w:p>
    <w:p w14:paraId="051C242F" w14:textId="77777777" w:rsidR="00F073B2" w:rsidRPr="00AD29CE" w:rsidRDefault="00F073B2" w:rsidP="00F073B2">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3A4DED7" w14:textId="77777777" w:rsidR="00F073B2" w:rsidRPr="00AD29CE" w:rsidRDefault="00F073B2" w:rsidP="00F073B2">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705A7B0" w14:textId="77777777" w:rsidR="00F073B2" w:rsidRDefault="00F073B2" w:rsidP="00F073B2">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9F3DC7">
        <w:rPr>
          <w:rFonts w:ascii="GHEA Grapalat" w:hAnsi="GHEA Grapalat"/>
        </w:rPr>
        <w:t>, предусмотренны</w:t>
      </w:r>
      <w:r>
        <w:rPr>
          <w:rFonts w:ascii="GHEA Grapalat" w:hAnsi="GHEA Grapalat"/>
        </w:rPr>
        <w:t>х</w:t>
      </w:r>
      <w:r w:rsidRPr="009F3DC7">
        <w:rPr>
          <w:rFonts w:ascii="GHEA Grapalat" w:hAnsi="GHEA Grapalat"/>
        </w:rPr>
        <w:t xml:space="preserve"> графиком </w:t>
      </w:r>
      <w:r w:rsidRPr="00AD29CE">
        <w:rPr>
          <w:rFonts w:ascii="GHEA Grapalat" w:hAnsi="GHEA Grapalat"/>
        </w:rPr>
        <w:t>оплаты договора (Приложе</w:t>
      </w:r>
      <w:r>
        <w:rPr>
          <w:rFonts w:ascii="GHEA Grapalat" w:hAnsi="GHEA Grapalat"/>
        </w:rPr>
        <w:t>ние № 2)</w:t>
      </w:r>
      <w:r w:rsidRPr="00AD29CE">
        <w:rPr>
          <w:rFonts w:ascii="GHEA Grapalat" w:hAnsi="GHEA Grapalat"/>
        </w:rPr>
        <w:t xml:space="preserve">, но не позднее чем до </w:t>
      </w:r>
      <w:r>
        <w:rPr>
          <w:rFonts w:ascii="GHEA Grapalat" w:hAnsi="GHEA Grapalat"/>
        </w:rPr>
        <w:t>-</w:t>
      </w:r>
      <w:r w:rsidRPr="00FF496E">
        <w:rPr>
          <w:rFonts w:ascii="GHEA Grapalat" w:hAnsi="GHEA Grapalat"/>
        </w:rPr>
        <w:t xml:space="preserve">25 </w:t>
      </w:r>
      <w:r>
        <w:rPr>
          <w:rFonts w:ascii="GHEA Grapalat" w:hAnsi="GHEA Grapalat"/>
        </w:rPr>
        <w:t xml:space="preserve">ого </w:t>
      </w:r>
      <w:r w:rsidRPr="00AD29CE">
        <w:rPr>
          <w:rFonts w:ascii="GHEA Grapalat" w:hAnsi="GHEA Grapalat"/>
        </w:rPr>
        <w:t xml:space="preserve"> декабря данного года. </w:t>
      </w:r>
    </w:p>
    <w:p w14:paraId="7EFECCA5" w14:textId="77777777" w:rsidR="00F073B2" w:rsidRDefault="00F073B2" w:rsidP="00F073B2">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p>
    <w:p w14:paraId="0FFDE19C" w14:textId="77777777" w:rsidR="00F073B2" w:rsidRDefault="00F073B2" w:rsidP="00F073B2">
      <w:pPr>
        <w:widowControl w:val="0"/>
        <w:tabs>
          <w:tab w:val="left" w:pos="1134"/>
        </w:tabs>
        <w:ind w:firstLine="567"/>
        <w:jc w:val="both"/>
        <w:rPr>
          <w:rFonts w:ascii="GHEA Grapalat" w:hAnsi="GHEA Grapalat"/>
          <w:b/>
        </w:rPr>
      </w:pPr>
    </w:p>
    <w:p w14:paraId="19C4E754" w14:textId="77777777" w:rsidR="00F073B2" w:rsidRPr="00AD29CE" w:rsidRDefault="00F073B2" w:rsidP="00F073B2">
      <w:pPr>
        <w:widowControl w:val="0"/>
        <w:jc w:val="center"/>
        <w:rPr>
          <w:rFonts w:ascii="GHEA Grapalat" w:hAnsi="GHEA Grapalat" w:cs="Sylfaen"/>
          <w:b/>
        </w:rPr>
      </w:pPr>
      <w:r w:rsidRPr="00AD29CE">
        <w:rPr>
          <w:rFonts w:ascii="GHEA Grapalat" w:hAnsi="GHEA Grapalat"/>
          <w:b/>
        </w:rPr>
        <w:t>5. ОТВЕТСТВЕННОСТЬ СТОРОН</w:t>
      </w:r>
    </w:p>
    <w:p w14:paraId="31EB4A32" w14:textId="77777777"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A8A4159" w14:textId="446A1CA1"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4F9BD5D" w14:textId="77777777"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4BE25DF2" w14:textId="77777777"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63AD97E" w14:textId="77777777" w:rsidR="00F073B2" w:rsidRPr="00844C3A" w:rsidRDefault="00F073B2" w:rsidP="00F073B2">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w:t>
      </w:r>
      <w:r w:rsidRPr="00AD29CE">
        <w:rPr>
          <w:rFonts w:ascii="GHEA Grapalat" w:hAnsi="GHEA Grapalat"/>
        </w:rPr>
        <w:lastRenderedPageBreak/>
        <w:t>0,05 (ноль целых пять сотых) процента от подлежащей уплате, но не уплаченной суммы.</w:t>
      </w:r>
    </w:p>
    <w:p w14:paraId="5AB682AD" w14:textId="77777777" w:rsidR="00F073B2" w:rsidRPr="00844C3A" w:rsidRDefault="00F073B2" w:rsidP="00F073B2">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6C000C3" w14:textId="77777777" w:rsidR="00F073B2" w:rsidRPr="00AD29CE" w:rsidRDefault="00F073B2" w:rsidP="00F073B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2EEA117B" w14:textId="77777777" w:rsidR="00F073B2" w:rsidRPr="00AD29CE" w:rsidRDefault="00F073B2" w:rsidP="00F073B2">
      <w:pPr>
        <w:widowControl w:val="0"/>
        <w:ind w:firstLine="720"/>
        <w:jc w:val="center"/>
        <w:rPr>
          <w:rFonts w:ascii="GHEA Grapalat" w:hAnsi="GHEA Grapalat" w:cs="Sylfaen"/>
        </w:rPr>
      </w:pPr>
    </w:p>
    <w:p w14:paraId="64AD70F3" w14:textId="77777777" w:rsidR="00F073B2" w:rsidRPr="00AD29CE" w:rsidRDefault="00F073B2" w:rsidP="00F073B2">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6CD30F3D" w14:textId="77777777" w:rsidR="00F073B2" w:rsidRPr="00AD29CE" w:rsidRDefault="00F073B2" w:rsidP="00F073B2">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7FC85C0" w14:textId="77777777" w:rsidR="00F073B2" w:rsidRPr="00E661BE" w:rsidRDefault="00F073B2" w:rsidP="00F073B2">
      <w:pPr>
        <w:jc w:val="center"/>
        <w:rPr>
          <w:rFonts w:ascii="GHEA Grapalat" w:hAnsi="GHEA Grapalat"/>
          <w:b/>
        </w:rPr>
      </w:pPr>
    </w:p>
    <w:p w14:paraId="2DA41ADA" w14:textId="77777777" w:rsidR="00F073B2" w:rsidRPr="00E661BE" w:rsidRDefault="00F073B2" w:rsidP="00F073B2">
      <w:pPr>
        <w:jc w:val="center"/>
        <w:rPr>
          <w:rFonts w:ascii="GHEA Grapalat" w:hAnsi="GHEA Grapalat"/>
          <w:b/>
        </w:rPr>
      </w:pPr>
      <w:r w:rsidRPr="00AD29CE">
        <w:rPr>
          <w:rFonts w:ascii="GHEA Grapalat" w:hAnsi="GHEA Grapalat"/>
          <w:b/>
        </w:rPr>
        <w:t>7. ИНЫЕ УСЛОВИЯ</w:t>
      </w:r>
    </w:p>
    <w:p w14:paraId="0BA6D9AA" w14:textId="77777777" w:rsidR="00F073B2" w:rsidRPr="00E661BE" w:rsidRDefault="00F073B2" w:rsidP="00F073B2">
      <w:pPr>
        <w:jc w:val="center"/>
        <w:rPr>
          <w:rFonts w:ascii="GHEA Grapalat" w:hAnsi="GHEA Grapalat" w:cs="Sylfaen"/>
          <w:b/>
        </w:rPr>
      </w:pPr>
    </w:p>
    <w:p w14:paraId="1AF918A4"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13302CC"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CFF474A" w14:textId="77777777" w:rsidR="00F073B2" w:rsidRPr="00844C3A" w:rsidRDefault="00F073B2" w:rsidP="00F073B2">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85ED366" w14:textId="77777777" w:rsidR="00F073B2" w:rsidRPr="00AD29CE" w:rsidRDefault="00F073B2" w:rsidP="00F073B2">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18E0D117"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3C21B74"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w:t>
      </w:r>
      <w:r w:rsidRPr="00AD29CE">
        <w:rPr>
          <w:rFonts w:ascii="GHEA Grapalat" w:hAnsi="GHEA Grapalat"/>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8A3D82E" w14:textId="77777777" w:rsidR="00F073B2" w:rsidRPr="00AD29CE" w:rsidRDefault="00F073B2" w:rsidP="00F073B2">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0A9288A"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04850915" w14:textId="77777777" w:rsidR="00F073B2" w:rsidRPr="00AD29CE" w:rsidRDefault="00F073B2" w:rsidP="00F073B2">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7EBA2106" w14:textId="77777777" w:rsidR="00F073B2" w:rsidRPr="00AD29CE" w:rsidRDefault="00F073B2" w:rsidP="00F073B2">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0"/>
        <w:t>22</w:t>
      </w:r>
      <w:r w:rsidRPr="00AD29CE">
        <w:rPr>
          <w:rFonts w:ascii="GHEA Grapalat" w:hAnsi="GHEA Grapalat"/>
        </w:rPr>
        <w:t>.</w:t>
      </w:r>
    </w:p>
    <w:p w14:paraId="4591DE70"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1"/>
        <w:t>23</w:t>
      </w:r>
      <w:r w:rsidRPr="00AD29CE">
        <w:rPr>
          <w:rFonts w:ascii="GHEA Grapalat" w:hAnsi="GHEA Grapalat"/>
        </w:rPr>
        <w:t>.</w:t>
      </w:r>
    </w:p>
    <w:p w14:paraId="080F40E3" w14:textId="77777777" w:rsidR="00F073B2" w:rsidRPr="00AD29CE" w:rsidRDefault="00F073B2" w:rsidP="00F073B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C3901E8" w14:textId="77777777" w:rsidR="00F073B2" w:rsidRPr="00AD29CE" w:rsidRDefault="00F073B2" w:rsidP="00F073B2">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20AF906" w14:textId="77777777" w:rsidR="00F073B2" w:rsidRPr="00AD29CE" w:rsidRDefault="00F073B2" w:rsidP="00F073B2">
      <w:pPr>
        <w:widowControl w:val="0"/>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A00298E"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3470647" w14:textId="77777777" w:rsidR="00F073B2" w:rsidRPr="00076092" w:rsidRDefault="00F073B2" w:rsidP="00F073B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46C89587"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181D3DAD" w14:textId="77777777" w:rsidR="00F073B2" w:rsidRPr="00AD29CE" w:rsidRDefault="00F073B2" w:rsidP="00F073B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4D3E353" w14:textId="77777777" w:rsidR="00F073B2" w:rsidRPr="00AD29CE" w:rsidRDefault="00F073B2" w:rsidP="00F073B2">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E92EC86" w14:textId="77777777" w:rsidR="003B2F27" w:rsidRPr="00AD29CE" w:rsidRDefault="003B2F27" w:rsidP="003B2F27">
      <w:pPr>
        <w:widowControl w:val="0"/>
        <w:spacing w:after="160" w:line="360" w:lineRule="auto"/>
        <w:rPr>
          <w:rFonts w:ascii="GHEA Grapalat" w:hAnsi="GHEA Grapalat"/>
        </w:rPr>
      </w:pPr>
    </w:p>
    <w:p w14:paraId="5588ABF1"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82DEAE1" w14:textId="77777777" w:rsidTr="005B7138">
        <w:trPr>
          <w:jc w:val="center"/>
        </w:trPr>
        <w:tc>
          <w:tcPr>
            <w:tcW w:w="4536" w:type="dxa"/>
          </w:tcPr>
          <w:p w14:paraId="77391F87"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57B7C38"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4D596C0D"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A93044A" w14:textId="77777777" w:rsidR="003B2F27" w:rsidRDefault="003B2F27" w:rsidP="005B7138">
            <w:pPr>
              <w:widowControl w:val="0"/>
              <w:spacing w:after="160" w:line="360" w:lineRule="auto"/>
              <w:jc w:val="center"/>
              <w:rPr>
                <w:rFonts w:ascii="GHEA Grapalat" w:hAnsi="GHEA Grapalat"/>
                <w:lang w:val="en-US"/>
              </w:rPr>
            </w:pPr>
          </w:p>
          <w:p w14:paraId="7518755A"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65B023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2C71EACD"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94991FE"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67276BF" w14:textId="77777777" w:rsidR="003B2F27" w:rsidRDefault="003B2F27" w:rsidP="005B7138">
            <w:pPr>
              <w:widowControl w:val="0"/>
              <w:spacing w:after="160" w:line="360" w:lineRule="auto"/>
              <w:jc w:val="center"/>
              <w:rPr>
                <w:rFonts w:ascii="GHEA Grapalat" w:hAnsi="GHEA Grapalat"/>
                <w:lang w:val="en-US"/>
              </w:rPr>
            </w:pPr>
          </w:p>
          <w:p w14:paraId="70423D13"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54987FA5" w14:textId="77777777" w:rsidR="003B2F27" w:rsidRPr="00AD29CE" w:rsidRDefault="003B2F27" w:rsidP="003B2F27">
      <w:pPr>
        <w:widowControl w:val="0"/>
        <w:spacing w:after="160" w:line="360" w:lineRule="auto"/>
        <w:ind w:firstLine="709"/>
        <w:jc w:val="center"/>
        <w:rPr>
          <w:rFonts w:ascii="GHEA Grapalat" w:hAnsi="GHEA Grapalat"/>
          <w:b/>
        </w:rPr>
      </w:pPr>
    </w:p>
    <w:p w14:paraId="7965C8D6"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D6A92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62467A1" w14:textId="77777777" w:rsidR="003B2F27" w:rsidRDefault="003B2F27" w:rsidP="003B2F27">
      <w:pPr>
        <w:rPr>
          <w:rFonts w:ascii="GHEA Grapalat" w:hAnsi="GHEA Grapalat"/>
        </w:rPr>
      </w:pPr>
      <w:r>
        <w:rPr>
          <w:rFonts w:ascii="GHEA Grapalat" w:hAnsi="GHEA Grapalat"/>
        </w:rPr>
        <w:br w:type="page"/>
      </w:r>
    </w:p>
    <w:p w14:paraId="086A5223" w14:textId="77777777" w:rsidR="00CE4C41" w:rsidRDefault="00CE4C41" w:rsidP="00F073B2">
      <w:pPr>
        <w:widowControl w:val="0"/>
        <w:jc w:val="right"/>
        <w:rPr>
          <w:rFonts w:ascii="GHEA Grapalat" w:hAnsi="GHEA Grapalat"/>
          <w:i/>
        </w:rPr>
      </w:pPr>
    </w:p>
    <w:p w14:paraId="5FF73316" w14:textId="77777777" w:rsidR="00CE4C41" w:rsidRDefault="00CE4C41" w:rsidP="00F073B2">
      <w:pPr>
        <w:widowControl w:val="0"/>
        <w:jc w:val="right"/>
        <w:rPr>
          <w:rFonts w:ascii="GHEA Grapalat" w:hAnsi="GHEA Grapalat"/>
          <w:i/>
        </w:rPr>
      </w:pPr>
    </w:p>
    <w:p w14:paraId="4DA86E3E" w14:textId="71DDAB07" w:rsidR="003B2F27" w:rsidRPr="00AD29CE" w:rsidRDefault="003B2F27" w:rsidP="00F073B2">
      <w:pPr>
        <w:widowControl w:val="0"/>
        <w:jc w:val="right"/>
        <w:rPr>
          <w:rFonts w:ascii="GHEA Grapalat" w:hAnsi="GHEA Grapalat"/>
          <w:i/>
        </w:rPr>
      </w:pPr>
      <w:r w:rsidRPr="00AD29CE">
        <w:rPr>
          <w:rFonts w:ascii="GHEA Grapalat" w:hAnsi="GHEA Grapalat"/>
          <w:i/>
        </w:rPr>
        <w:t>Приложение № 1</w:t>
      </w:r>
    </w:p>
    <w:p w14:paraId="519A29CC" w14:textId="77777777" w:rsidR="003B2F27" w:rsidRPr="00AD29CE" w:rsidRDefault="003B2F27" w:rsidP="00F073B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24258D1" w14:textId="77777777" w:rsidR="003B2F27" w:rsidRPr="00AD29CE" w:rsidRDefault="003B2F27" w:rsidP="003B2F27">
      <w:pPr>
        <w:widowControl w:val="0"/>
        <w:spacing w:after="160" w:line="360" w:lineRule="auto"/>
        <w:jc w:val="center"/>
        <w:rPr>
          <w:rFonts w:ascii="GHEA Grapalat" w:hAnsi="GHEA Grapalat"/>
        </w:rPr>
      </w:pPr>
    </w:p>
    <w:p w14:paraId="66561E5E"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14:paraId="10D7F131" w14:textId="44180560" w:rsidR="003B2F27"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710"/>
        <w:gridCol w:w="2734"/>
        <w:gridCol w:w="1178"/>
        <w:gridCol w:w="1068"/>
        <w:gridCol w:w="825"/>
        <w:gridCol w:w="1031"/>
        <w:gridCol w:w="1491"/>
      </w:tblGrid>
      <w:tr w:rsidR="00F073B2" w:rsidRPr="00166322" w14:paraId="66F73F38" w14:textId="77777777" w:rsidTr="00F073B2">
        <w:trPr>
          <w:trHeight w:val="422"/>
          <w:jc w:val="center"/>
        </w:trPr>
        <w:tc>
          <w:tcPr>
            <w:tcW w:w="11202" w:type="dxa"/>
            <w:gridSpan w:val="8"/>
          </w:tcPr>
          <w:p w14:paraId="6A62AF98" w14:textId="77777777" w:rsidR="00F073B2" w:rsidRPr="00166322" w:rsidRDefault="00F073B2" w:rsidP="00610DE9">
            <w:pPr>
              <w:widowControl w:val="0"/>
              <w:spacing w:after="120"/>
              <w:jc w:val="center"/>
              <w:rPr>
                <w:rFonts w:ascii="GHEA Grapalat" w:hAnsi="GHEA Grapalat"/>
                <w:sz w:val="20"/>
              </w:rPr>
            </w:pPr>
            <w:r w:rsidRPr="00166322">
              <w:rPr>
                <w:rFonts w:ascii="GHEA Grapalat" w:hAnsi="GHEA Grapalat"/>
                <w:sz w:val="20"/>
              </w:rPr>
              <w:t>Услуги</w:t>
            </w:r>
          </w:p>
        </w:tc>
      </w:tr>
      <w:tr w:rsidR="00F073B2" w:rsidRPr="00166322" w14:paraId="0EAC3960" w14:textId="77777777" w:rsidTr="00DF7E9C">
        <w:trPr>
          <w:trHeight w:val="247"/>
          <w:jc w:val="center"/>
        </w:trPr>
        <w:tc>
          <w:tcPr>
            <w:tcW w:w="1165" w:type="dxa"/>
            <w:vMerge w:val="restart"/>
            <w:vAlign w:val="center"/>
          </w:tcPr>
          <w:p w14:paraId="364141DA"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номер предусмотренного приглашением лота</w:t>
            </w:r>
          </w:p>
        </w:tc>
        <w:tc>
          <w:tcPr>
            <w:tcW w:w="1710" w:type="dxa"/>
            <w:vMerge w:val="restart"/>
            <w:vAlign w:val="center"/>
          </w:tcPr>
          <w:p w14:paraId="0088215D"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промежуточный код, предусмотренный планом закупок по классификации ЕЗК (CPV)</w:t>
            </w:r>
          </w:p>
        </w:tc>
        <w:tc>
          <w:tcPr>
            <w:tcW w:w="2734" w:type="dxa"/>
            <w:vMerge w:val="restart"/>
            <w:vAlign w:val="center"/>
          </w:tcPr>
          <w:p w14:paraId="0174A61C"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техническая характеристика</w:t>
            </w:r>
          </w:p>
        </w:tc>
        <w:tc>
          <w:tcPr>
            <w:tcW w:w="1178" w:type="dxa"/>
            <w:vMerge w:val="restart"/>
            <w:vAlign w:val="center"/>
          </w:tcPr>
          <w:p w14:paraId="731531EC"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единица измерения</w:t>
            </w:r>
          </w:p>
        </w:tc>
        <w:tc>
          <w:tcPr>
            <w:tcW w:w="1068" w:type="dxa"/>
            <w:vMerge w:val="restart"/>
            <w:vAlign w:val="center"/>
          </w:tcPr>
          <w:p w14:paraId="0F292774"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b/>
                <w:i/>
                <w:sz w:val="16"/>
                <w:szCs w:val="16"/>
              </w:rPr>
              <w:t>Цена закупки</w:t>
            </w:r>
          </w:p>
        </w:tc>
        <w:tc>
          <w:tcPr>
            <w:tcW w:w="825" w:type="dxa"/>
            <w:vMerge w:val="restart"/>
            <w:vAlign w:val="center"/>
          </w:tcPr>
          <w:p w14:paraId="38DB49E9"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общий объем</w:t>
            </w:r>
          </w:p>
        </w:tc>
        <w:tc>
          <w:tcPr>
            <w:tcW w:w="2522" w:type="dxa"/>
            <w:gridSpan w:val="2"/>
            <w:vAlign w:val="center"/>
          </w:tcPr>
          <w:p w14:paraId="4FAF2F09"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предоставления</w:t>
            </w:r>
          </w:p>
        </w:tc>
      </w:tr>
      <w:tr w:rsidR="00F073B2" w:rsidRPr="00166322" w14:paraId="72CD9590" w14:textId="77777777" w:rsidTr="00DF7E9C">
        <w:trPr>
          <w:trHeight w:val="501"/>
          <w:jc w:val="center"/>
        </w:trPr>
        <w:tc>
          <w:tcPr>
            <w:tcW w:w="1165" w:type="dxa"/>
            <w:vMerge/>
            <w:vAlign w:val="center"/>
          </w:tcPr>
          <w:p w14:paraId="0021C7D5" w14:textId="77777777" w:rsidR="00F073B2" w:rsidRPr="00DF7E9C" w:rsidRDefault="00F073B2" w:rsidP="00610DE9">
            <w:pPr>
              <w:widowControl w:val="0"/>
              <w:spacing w:after="120"/>
              <w:jc w:val="center"/>
              <w:rPr>
                <w:rFonts w:ascii="GHEA Grapalat" w:hAnsi="GHEA Grapalat"/>
                <w:sz w:val="16"/>
                <w:szCs w:val="16"/>
              </w:rPr>
            </w:pPr>
          </w:p>
        </w:tc>
        <w:tc>
          <w:tcPr>
            <w:tcW w:w="1710" w:type="dxa"/>
            <w:vMerge/>
            <w:vAlign w:val="center"/>
          </w:tcPr>
          <w:p w14:paraId="2AFBF372" w14:textId="77777777" w:rsidR="00F073B2" w:rsidRPr="00DF7E9C" w:rsidRDefault="00F073B2" w:rsidP="00610DE9">
            <w:pPr>
              <w:widowControl w:val="0"/>
              <w:spacing w:after="120"/>
              <w:jc w:val="center"/>
              <w:rPr>
                <w:rFonts w:ascii="GHEA Grapalat" w:hAnsi="GHEA Grapalat"/>
                <w:sz w:val="16"/>
                <w:szCs w:val="16"/>
              </w:rPr>
            </w:pPr>
          </w:p>
        </w:tc>
        <w:tc>
          <w:tcPr>
            <w:tcW w:w="2734" w:type="dxa"/>
            <w:vMerge/>
            <w:vAlign w:val="center"/>
          </w:tcPr>
          <w:p w14:paraId="1EB737AE" w14:textId="77777777" w:rsidR="00F073B2" w:rsidRPr="00DF7E9C" w:rsidRDefault="00F073B2" w:rsidP="00610DE9">
            <w:pPr>
              <w:widowControl w:val="0"/>
              <w:spacing w:after="120"/>
              <w:jc w:val="center"/>
              <w:rPr>
                <w:rFonts w:ascii="GHEA Grapalat" w:hAnsi="GHEA Grapalat"/>
                <w:sz w:val="16"/>
                <w:szCs w:val="16"/>
              </w:rPr>
            </w:pPr>
          </w:p>
        </w:tc>
        <w:tc>
          <w:tcPr>
            <w:tcW w:w="1178" w:type="dxa"/>
            <w:vMerge/>
            <w:vAlign w:val="center"/>
          </w:tcPr>
          <w:p w14:paraId="75DFD936" w14:textId="77777777" w:rsidR="00F073B2" w:rsidRPr="00DF7E9C" w:rsidRDefault="00F073B2" w:rsidP="00610DE9">
            <w:pPr>
              <w:widowControl w:val="0"/>
              <w:spacing w:after="120"/>
              <w:jc w:val="center"/>
              <w:rPr>
                <w:rFonts w:ascii="GHEA Grapalat" w:hAnsi="GHEA Grapalat"/>
                <w:sz w:val="16"/>
                <w:szCs w:val="16"/>
              </w:rPr>
            </w:pPr>
          </w:p>
        </w:tc>
        <w:tc>
          <w:tcPr>
            <w:tcW w:w="1068" w:type="dxa"/>
            <w:vMerge/>
            <w:vAlign w:val="center"/>
          </w:tcPr>
          <w:p w14:paraId="279CE601" w14:textId="77777777" w:rsidR="00F073B2" w:rsidRPr="00DF7E9C" w:rsidRDefault="00F073B2" w:rsidP="00610DE9">
            <w:pPr>
              <w:widowControl w:val="0"/>
              <w:spacing w:after="120"/>
              <w:jc w:val="center"/>
              <w:rPr>
                <w:rFonts w:ascii="GHEA Grapalat" w:hAnsi="GHEA Grapalat"/>
                <w:sz w:val="16"/>
                <w:szCs w:val="16"/>
              </w:rPr>
            </w:pPr>
          </w:p>
        </w:tc>
        <w:tc>
          <w:tcPr>
            <w:tcW w:w="825" w:type="dxa"/>
            <w:vMerge/>
            <w:vAlign w:val="center"/>
          </w:tcPr>
          <w:p w14:paraId="493071BB" w14:textId="77777777" w:rsidR="00F073B2" w:rsidRPr="00DF7E9C" w:rsidRDefault="00F073B2" w:rsidP="00610DE9">
            <w:pPr>
              <w:widowControl w:val="0"/>
              <w:spacing w:after="120"/>
              <w:jc w:val="center"/>
              <w:rPr>
                <w:rFonts w:ascii="GHEA Grapalat" w:hAnsi="GHEA Grapalat"/>
                <w:sz w:val="16"/>
                <w:szCs w:val="16"/>
              </w:rPr>
            </w:pPr>
          </w:p>
        </w:tc>
        <w:tc>
          <w:tcPr>
            <w:tcW w:w="1031" w:type="dxa"/>
            <w:vAlign w:val="center"/>
          </w:tcPr>
          <w:p w14:paraId="6287E3B4"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адрес</w:t>
            </w:r>
          </w:p>
        </w:tc>
        <w:tc>
          <w:tcPr>
            <w:tcW w:w="1491" w:type="dxa"/>
            <w:vAlign w:val="center"/>
          </w:tcPr>
          <w:p w14:paraId="12376941" w14:textId="77777777" w:rsidR="00F073B2" w:rsidRPr="00DF7E9C" w:rsidRDefault="00F073B2" w:rsidP="00610DE9">
            <w:pPr>
              <w:widowControl w:val="0"/>
              <w:spacing w:after="120"/>
              <w:jc w:val="center"/>
              <w:rPr>
                <w:rFonts w:ascii="GHEA Grapalat" w:hAnsi="GHEA Grapalat"/>
                <w:sz w:val="16"/>
                <w:szCs w:val="16"/>
              </w:rPr>
            </w:pPr>
            <w:r w:rsidRPr="00DF7E9C">
              <w:rPr>
                <w:rFonts w:ascii="GHEA Grapalat" w:hAnsi="GHEA Grapalat"/>
                <w:sz w:val="16"/>
                <w:szCs w:val="16"/>
              </w:rPr>
              <w:t>срок</w:t>
            </w:r>
            <w:r w:rsidRPr="00DF7E9C">
              <w:rPr>
                <w:rStyle w:val="FootnoteReference"/>
                <w:rFonts w:ascii="GHEA Grapalat" w:hAnsi="GHEA Grapalat"/>
                <w:sz w:val="16"/>
                <w:szCs w:val="16"/>
              </w:rPr>
              <w:footnoteReference w:customMarkFollows="1" w:id="13"/>
              <w:t>**</w:t>
            </w:r>
          </w:p>
        </w:tc>
      </w:tr>
      <w:tr w:rsidR="00DF7E9C" w:rsidRPr="000956B9" w14:paraId="445AD3CC" w14:textId="77777777" w:rsidTr="00DF7E9C">
        <w:trPr>
          <w:trHeight w:val="277"/>
          <w:jc w:val="center"/>
        </w:trPr>
        <w:tc>
          <w:tcPr>
            <w:tcW w:w="1165" w:type="dxa"/>
            <w:vAlign w:val="center"/>
          </w:tcPr>
          <w:p w14:paraId="53EFA2EF" w14:textId="77777777" w:rsidR="00DF7E9C" w:rsidRPr="00166322" w:rsidRDefault="00DF7E9C" w:rsidP="00DF7E9C">
            <w:pPr>
              <w:jc w:val="center"/>
              <w:rPr>
                <w:rFonts w:ascii="GHEA Grapalat" w:hAnsi="GHEA Grapalat"/>
                <w:sz w:val="16"/>
                <w:szCs w:val="16"/>
              </w:rPr>
            </w:pPr>
            <w:r w:rsidRPr="00166322">
              <w:rPr>
                <w:rFonts w:ascii="GHEA Grapalat" w:hAnsi="GHEA Grapalat"/>
                <w:sz w:val="16"/>
                <w:szCs w:val="16"/>
              </w:rPr>
              <w:t>1</w:t>
            </w:r>
          </w:p>
        </w:tc>
        <w:tc>
          <w:tcPr>
            <w:tcW w:w="1710" w:type="dxa"/>
            <w:vAlign w:val="center"/>
          </w:tcPr>
          <w:p w14:paraId="2B4A7AC6" w14:textId="60D8C30E" w:rsidR="00DF7E9C" w:rsidRPr="00DF7E9C" w:rsidRDefault="00DF7E9C" w:rsidP="00DF7E9C">
            <w:pPr>
              <w:jc w:val="center"/>
              <w:rPr>
                <w:rFonts w:ascii="GHEA Grapalat" w:hAnsi="GHEA Grapalat"/>
                <w:sz w:val="16"/>
                <w:szCs w:val="16"/>
                <w:lang w:val="en-US"/>
              </w:rPr>
            </w:pPr>
            <w:r>
              <w:rPr>
                <w:rFonts w:ascii="GHEA Grapalat" w:hAnsi="GHEA Grapalat"/>
                <w:sz w:val="16"/>
                <w:szCs w:val="16"/>
                <w:lang w:val="en-US"/>
              </w:rPr>
              <w:t>90911120</w:t>
            </w:r>
          </w:p>
        </w:tc>
        <w:tc>
          <w:tcPr>
            <w:tcW w:w="2734" w:type="dxa"/>
            <w:vAlign w:val="center"/>
          </w:tcPr>
          <w:p w14:paraId="738D6D5D" w14:textId="77777777" w:rsidR="00DF7E9C" w:rsidRPr="00E20FBA" w:rsidRDefault="00DF7E9C" w:rsidP="00DF7E9C">
            <w:pPr>
              <w:widowControl w:val="0"/>
              <w:jc w:val="center"/>
              <w:rPr>
                <w:rFonts w:ascii="GHEA Grapalat" w:hAnsi="GHEA Grapalat"/>
                <w:i/>
                <w:sz w:val="16"/>
                <w:szCs w:val="16"/>
              </w:rPr>
            </w:pPr>
            <w:r w:rsidRPr="00E20FBA">
              <w:rPr>
                <w:rFonts w:ascii="GHEA Grapalat" w:hAnsi="GHEA Grapalat"/>
                <w:i/>
                <w:sz w:val="16"/>
                <w:szCs w:val="16"/>
              </w:rPr>
              <w:t>Мытье наружных не открывающихся фасадных  окон 1-9 этажей Правительственного здания № 2</w:t>
            </w:r>
            <w:r>
              <w:rPr>
                <w:rFonts w:ascii="GHEA Grapalat" w:hAnsi="GHEA Grapalat"/>
                <w:i/>
                <w:sz w:val="16"/>
                <w:szCs w:val="16"/>
              </w:rPr>
              <w:t xml:space="preserve"> и здания </w:t>
            </w:r>
            <w:r w:rsidRPr="00FA0EA3">
              <w:rPr>
                <w:sz w:val="16"/>
                <w:szCs w:val="16"/>
              </w:rPr>
              <w:t xml:space="preserve">3/3 </w:t>
            </w:r>
            <w:proofErr w:type="spellStart"/>
            <w:r w:rsidRPr="00FA0EA3">
              <w:rPr>
                <w:sz w:val="16"/>
                <w:szCs w:val="16"/>
              </w:rPr>
              <w:t>ул.В.Саркисяна</w:t>
            </w:r>
            <w:proofErr w:type="spellEnd"/>
            <w:r>
              <w:rPr>
                <w:sz w:val="16"/>
                <w:szCs w:val="16"/>
              </w:rPr>
              <w:t xml:space="preserve"> </w:t>
            </w:r>
            <w:r w:rsidRPr="00E20FBA">
              <w:rPr>
                <w:rFonts w:ascii="GHEA Grapalat" w:hAnsi="GHEA Grapalat"/>
                <w:i/>
                <w:sz w:val="16"/>
                <w:szCs w:val="16"/>
              </w:rPr>
              <w:t xml:space="preserve"> площадью около 1600 </w:t>
            </w:r>
            <w:proofErr w:type="spellStart"/>
            <w:r w:rsidRPr="00E20FBA">
              <w:rPr>
                <w:rFonts w:ascii="GHEA Grapalat" w:hAnsi="GHEA Grapalat"/>
                <w:i/>
                <w:sz w:val="16"/>
                <w:szCs w:val="16"/>
              </w:rPr>
              <w:t>кв.м</w:t>
            </w:r>
            <w:proofErr w:type="spellEnd"/>
            <w:r w:rsidRPr="00E20FBA">
              <w:rPr>
                <w:rFonts w:ascii="GHEA Grapalat" w:hAnsi="GHEA Grapalat"/>
                <w:i/>
                <w:sz w:val="16"/>
                <w:szCs w:val="16"/>
              </w:rPr>
              <w:t xml:space="preserve">, с использованием современных технологий </w:t>
            </w:r>
            <w:r w:rsidRPr="00227CC5">
              <w:rPr>
                <w:rFonts w:ascii="GHEA Grapalat" w:hAnsi="GHEA Grapalat"/>
                <w:i/>
                <w:sz w:val="16"/>
                <w:szCs w:val="16"/>
              </w:rPr>
              <w:t>և</w:t>
            </w:r>
            <w:r w:rsidRPr="00E20FBA">
              <w:rPr>
                <w:rFonts w:ascii="GHEA Grapalat" w:hAnsi="GHEA Grapalat"/>
                <w:i/>
                <w:sz w:val="16"/>
                <w:szCs w:val="16"/>
              </w:rPr>
              <w:t xml:space="preserve"> качественными </w:t>
            </w:r>
            <w:proofErr w:type="spellStart"/>
            <w:r w:rsidRPr="00E20FBA">
              <w:rPr>
                <w:rFonts w:ascii="GHEA Grapalat" w:hAnsi="GHEA Grapalat"/>
                <w:i/>
                <w:sz w:val="16"/>
                <w:szCs w:val="16"/>
              </w:rPr>
              <w:t>неотбеливающими</w:t>
            </w:r>
            <w:proofErr w:type="spellEnd"/>
            <w:r w:rsidRPr="00E20FBA">
              <w:rPr>
                <w:rFonts w:ascii="GHEA Grapalat" w:hAnsi="GHEA Grapalat"/>
                <w:i/>
                <w:sz w:val="16"/>
                <w:szCs w:val="16"/>
              </w:rPr>
              <w:t xml:space="preserve"> средств.</w:t>
            </w:r>
          </w:p>
          <w:p w14:paraId="6354D080" w14:textId="13A9785B" w:rsidR="00DF7E9C" w:rsidRPr="00166322" w:rsidRDefault="00DF7E9C" w:rsidP="00DF7E9C">
            <w:pPr>
              <w:widowControl w:val="0"/>
              <w:jc w:val="center"/>
              <w:rPr>
                <w:rFonts w:ascii="GHEA Grapalat" w:hAnsi="GHEA Grapalat"/>
                <w:sz w:val="16"/>
                <w:szCs w:val="16"/>
              </w:rPr>
            </w:pPr>
            <w:r w:rsidRPr="00E20FBA">
              <w:rPr>
                <w:rFonts w:ascii="GHEA Grapalat" w:hAnsi="GHEA Grapalat"/>
                <w:i/>
                <w:sz w:val="16"/>
                <w:szCs w:val="16"/>
              </w:rPr>
              <w:t xml:space="preserve">Исполнитель при необходимости обеспечивает за счет своих средств автовышку при уборке и гарантирует </w:t>
            </w:r>
            <w:proofErr w:type="spellStart"/>
            <w:r w:rsidRPr="00E20FBA">
              <w:rPr>
                <w:rFonts w:ascii="GHEA Grapalat" w:hAnsi="GHEA Grapalat"/>
                <w:i/>
                <w:sz w:val="16"/>
                <w:szCs w:val="16"/>
              </w:rPr>
              <w:t>неповрежденность</w:t>
            </w:r>
            <w:proofErr w:type="spellEnd"/>
            <w:r w:rsidRPr="00E20FBA">
              <w:rPr>
                <w:rFonts w:ascii="GHEA Grapalat" w:hAnsi="GHEA Grapalat"/>
                <w:i/>
                <w:sz w:val="16"/>
                <w:szCs w:val="16"/>
              </w:rPr>
              <w:t xml:space="preserve"> стекол.</w:t>
            </w:r>
          </w:p>
        </w:tc>
        <w:tc>
          <w:tcPr>
            <w:tcW w:w="1178" w:type="dxa"/>
            <w:vAlign w:val="center"/>
          </w:tcPr>
          <w:p w14:paraId="47CF9EC8" w14:textId="677B005D" w:rsidR="00DF7E9C" w:rsidRPr="00166322" w:rsidRDefault="00DF7E9C" w:rsidP="00DF7E9C">
            <w:pPr>
              <w:widowControl w:val="0"/>
              <w:rPr>
                <w:rFonts w:ascii="GHEA Grapalat" w:hAnsi="GHEA Grapalat"/>
                <w:sz w:val="16"/>
                <w:szCs w:val="16"/>
              </w:rPr>
            </w:pPr>
            <w:r w:rsidRPr="003C28C0">
              <w:t xml:space="preserve">   драм</w:t>
            </w:r>
          </w:p>
        </w:tc>
        <w:tc>
          <w:tcPr>
            <w:tcW w:w="1068" w:type="dxa"/>
            <w:vAlign w:val="center"/>
          </w:tcPr>
          <w:p w14:paraId="030B4829" w14:textId="74C9F0A9" w:rsidR="00DF7E9C" w:rsidRPr="00166322" w:rsidRDefault="00DF7E9C" w:rsidP="00DF7E9C">
            <w:pPr>
              <w:jc w:val="center"/>
              <w:rPr>
                <w:rFonts w:ascii="GHEA Grapalat" w:hAnsi="GHEA Grapalat"/>
                <w:sz w:val="16"/>
                <w:szCs w:val="16"/>
              </w:rPr>
            </w:pPr>
          </w:p>
        </w:tc>
        <w:tc>
          <w:tcPr>
            <w:tcW w:w="825" w:type="dxa"/>
            <w:vAlign w:val="center"/>
          </w:tcPr>
          <w:p w14:paraId="62DBF6C7" w14:textId="7DCC7C9B" w:rsidR="00DF7E9C" w:rsidRPr="00166322" w:rsidRDefault="00DF7E9C" w:rsidP="00DF7E9C">
            <w:pPr>
              <w:rPr>
                <w:rFonts w:ascii="GHEA Grapalat" w:hAnsi="GHEA Grapalat"/>
                <w:sz w:val="16"/>
                <w:szCs w:val="16"/>
              </w:rPr>
            </w:pPr>
            <w:r w:rsidRPr="003C28C0">
              <w:t>1</w:t>
            </w:r>
          </w:p>
        </w:tc>
        <w:tc>
          <w:tcPr>
            <w:tcW w:w="1031" w:type="dxa"/>
            <w:vAlign w:val="center"/>
          </w:tcPr>
          <w:p w14:paraId="2B971EBE" w14:textId="18CE1A8A" w:rsidR="00DF7E9C" w:rsidRPr="00166322" w:rsidRDefault="00DF7E9C" w:rsidP="00DF7E9C">
            <w:pPr>
              <w:widowControl w:val="0"/>
              <w:spacing w:after="120"/>
              <w:jc w:val="center"/>
              <w:rPr>
                <w:rFonts w:ascii="GHEA Grapalat" w:hAnsi="GHEA Grapalat"/>
                <w:sz w:val="16"/>
                <w:szCs w:val="16"/>
              </w:rPr>
            </w:pPr>
            <w:r w:rsidRPr="0083041F">
              <w:rPr>
                <w:sz w:val="16"/>
                <w:szCs w:val="16"/>
              </w:rPr>
              <w:t xml:space="preserve"> Правительственное здание </w:t>
            </w:r>
            <w:r w:rsidRPr="00FA0EA3">
              <w:rPr>
                <w:sz w:val="16"/>
                <w:szCs w:val="16"/>
              </w:rPr>
              <w:t xml:space="preserve">2 и здание 3/3 </w:t>
            </w:r>
            <w:proofErr w:type="spellStart"/>
            <w:r w:rsidRPr="00FA0EA3">
              <w:rPr>
                <w:sz w:val="16"/>
                <w:szCs w:val="16"/>
              </w:rPr>
              <w:t>ул.В.Саркисяна</w:t>
            </w:r>
            <w:proofErr w:type="spellEnd"/>
          </w:p>
        </w:tc>
        <w:tc>
          <w:tcPr>
            <w:tcW w:w="1491" w:type="dxa"/>
            <w:vAlign w:val="center"/>
          </w:tcPr>
          <w:p w14:paraId="5F831F76" w14:textId="780D0708" w:rsidR="00DF7E9C" w:rsidRPr="00166322" w:rsidRDefault="00DF7E9C" w:rsidP="00DF7E9C">
            <w:pPr>
              <w:widowControl w:val="0"/>
              <w:spacing w:after="120"/>
              <w:jc w:val="center"/>
              <w:rPr>
                <w:rFonts w:ascii="GHEA Grapalat" w:hAnsi="GHEA Grapalat"/>
                <w:sz w:val="16"/>
                <w:szCs w:val="16"/>
              </w:rPr>
            </w:pPr>
            <w:r w:rsidRPr="00DD6AC2">
              <w:rPr>
                <w:rFonts w:ascii="Cambria" w:hAnsi="Cambria" w:cs="Cambria"/>
                <w:sz w:val="16"/>
                <w:szCs w:val="16"/>
              </w:rPr>
              <w:t>Услуга</w:t>
            </w:r>
            <w:r w:rsidRPr="00DD6AC2">
              <w:rPr>
                <w:rFonts w:ascii="Baltica" w:hAnsi="Baltica"/>
                <w:sz w:val="16"/>
                <w:szCs w:val="16"/>
              </w:rPr>
              <w:t xml:space="preserve"> </w:t>
            </w:r>
            <w:r w:rsidRPr="00DD6AC2">
              <w:rPr>
                <w:rFonts w:ascii="Cambria" w:hAnsi="Cambria" w:cs="Cambria"/>
                <w:sz w:val="16"/>
                <w:szCs w:val="16"/>
              </w:rPr>
              <w:t>предоставляется</w:t>
            </w:r>
            <w:r>
              <w:rPr>
                <w:rFonts w:ascii="Cambria" w:hAnsi="Cambria" w:cs="Cambria"/>
                <w:sz w:val="16"/>
                <w:szCs w:val="16"/>
              </w:rPr>
              <w:t xml:space="preserve"> в течении 21 календарного дня со </w:t>
            </w:r>
            <w:r w:rsidRPr="00DD6AC2">
              <w:rPr>
                <w:rFonts w:ascii="Baltica" w:hAnsi="Baltica"/>
                <w:sz w:val="16"/>
                <w:szCs w:val="16"/>
              </w:rPr>
              <w:t xml:space="preserve"> </w:t>
            </w:r>
            <w:r>
              <w:rPr>
                <w:rFonts w:ascii="Cambria" w:hAnsi="Cambria"/>
                <w:sz w:val="16"/>
                <w:szCs w:val="16"/>
              </w:rPr>
              <w:t xml:space="preserve">дня </w:t>
            </w:r>
            <w:r w:rsidRPr="00DD6AC2">
              <w:rPr>
                <w:rFonts w:ascii="Cambria" w:hAnsi="Cambria" w:cs="Cambria"/>
                <w:sz w:val="16"/>
                <w:szCs w:val="16"/>
              </w:rPr>
              <w:t>вступления</w:t>
            </w:r>
            <w:r w:rsidRPr="00DD6AC2">
              <w:rPr>
                <w:rFonts w:ascii="Baltica" w:hAnsi="Baltica"/>
                <w:sz w:val="16"/>
                <w:szCs w:val="16"/>
              </w:rPr>
              <w:t xml:space="preserve"> </w:t>
            </w:r>
            <w:r w:rsidRPr="00DD6AC2">
              <w:rPr>
                <w:rFonts w:ascii="Cambria" w:hAnsi="Cambria" w:cs="Cambria"/>
                <w:sz w:val="16"/>
                <w:szCs w:val="16"/>
              </w:rPr>
              <w:t>в</w:t>
            </w:r>
            <w:r w:rsidRPr="00DD6AC2">
              <w:rPr>
                <w:rFonts w:ascii="Baltica" w:hAnsi="Baltica"/>
                <w:sz w:val="16"/>
                <w:szCs w:val="16"/>
              </w:rPr>
              <w:t xml:space="preserve"> </w:t>
            </w:r>
            <w:r w:rsidRPr="00DD6AC2">
              <w:rPr>
                <w:rFonts w:ascii="Cambria" w:hAnsi="Cambria" w:cs="Cambria"/>
                <w:sz w:val="16"/>
                <w:szCs w:val="16"/>
              </w:rPr>
              <w:t>силу</w:t>
            </w:r>
            <w:r w:rsidRPr="00DD6AC2">
              <w:rPr>
                <w:rFonts w:ascii="Baltica" w:hAnsi="Baltica"/>
                <w:sz w:val="16"/>
                <w:szCs w:val="16"/>
              </w:rPr>
              <w:t xml:space="preserve"> </w:t>
            </w:r>
            <w:r w:rsidRPr="00DD6AC2">
              <w:rPr>
                <w:rFonts w:ascii="Cambria" w:hAnsi="Cambria" w:cs="Cambria"/>
                <w:sz w:val="16"/>
                <w:szCs w:val="16"/>
              </w:rPr>
              <w:t>договора</w:t>
            </w:r>
            <w:r w:rsidRPr="00DD6AC2">
              <w:rPr>
                <w:rFonts w:ascii="Baltica" w:hAnsi="Baltica"/>
                <w:sz w:val="16"/>
                <w:szCs w:val="16"/>
              </w:rPr>
              <w:t xml:space="preserve">  </w:t>
            </w:r>
          </w:p>
        </w:tc>
      </w:tr>
    </w:tbl>
    <w:p w14:paraId="370000DE" w14:textId="77777777" w:rsidR="0048619C" w:rsidRDefault="0048619C" w:rsidP="0048619C">
      <w:pPr>
        <w:ind w:firstLine="567"/>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8619C" w:rsidRPr="00AD29CE" w14:paraId="4DB53AEA" w14:textId="77777777" w:rsidTr="0048619C">
        <w:trPr>
          <w:jc w:val="center"/>
        </w:trPr>
        <w:tc>
          <w:tcPr>
            <w:tcW w:w="4536" w:type="dxa"/>
          </w:tcPr>
          <w:p w14:paraId="162E241C" w14:textId="77777777" w:rsidR="0048619C" w:rsidRPr="00AD29CE" w:rsidRDefault="0048619C" w:rsidP="0048619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32C14DA" w14:textId="77777777" w:rsidR="0048619C" w:rsidRPr="00E40AC8" w:rsidRDefault="0048619C" w:rsidP="0048619C">
            <w:pPr>
              <w:widowControl w:val="0"/>
              <w:jc w:val="center"/>
              <w:rPr>
                <w:rFonts w:ascii="GHEA Grapalat" w:hAnsi="GHEA Grapalat"/>
                <w:lang w:val="en-US"/>
              </w:rPr>
            </w:pPr>
            <w:r>
              <w:rPr>
                <w:rFonts w:ascii="GHEA Grapalat" w:hAnsi="GHEA Grapalat"/>
                <w:lang w:val="en-US"/>
              </w:rPr>
              <w:t>___________________________</w:t>
            </w:r>
          </w:p>
          <w:p w14:paraId="4D289808" w14:textId="77777777" w:rsidR="0048619C" w:rsidRPr="00E40AC8" w:rsidRDefault="0048619C" w:rsidP="0048619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95D4486" w14:textId="77777777" w:rsidR="0048619C" w:rsidRPr="00AD29CE" w:rsidRDefault="0048619C" w:rsidP="0048619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A1A9C72" w14:textId="77777777" w:rsidR="0048619C" w:rsidRPr="00AD29CE" w:rsidRDefault="0048619C" w:rsidP="0048619C">
            <w:pPr>
              <w:widowControl w:val="0"/>
              <w:spacing w:after="160" w:line="360" w:lineRule="auto"/>
              <w:jc w:val="center"/>
              <w:rPr>
                <w:rFonts w:ascii="GHEA Grapalat" w:hAnsi="GHEA Grapalat"/>
              </w:rPr>
            </w:pPr>
          </w:p>
        </w:tc>
        <w:tc>
          <w:tcPr>
            <w:tcW w:w="4343" w:type="dxa"/>
          </w:tcPr>
          <w:p w14:paraId="69F0C476" w14:textId="77777777" w:rsidR="0048619C" w:rsidRPr="00AD29CE" w:rsidRDefault="0048619C" w:rsidP="0048619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4ADD73B" w14:textId="77777777" w:rsidR="0048619C" w:rsidRPr="00E40AC8" w:rsidRDefault="0048619C" w:rsidP="0048619C">
            <w:pPr>
              <w:widowControl w:val="0"/>
              <w:jc w:val="center"/>
              <w:rPr>
                <w:rFonts w:ascii="GHEA Grapalat" w:hAnsi="GHEA Grapalat"/>
                <w:lang w:val="en-US"/>
              </w:rPr>
            </w:pPr>
            <w:r>
              <w:rPr>
                <w:rFonts w:ascii="GHEA Grapalat" w:hAnsi="GHEA Grapalat"/>
                <w:lang w:val="en-US"/>
              </w:rPr>
              <w:t>__________________________</w:t>
            </w:r>
          </w:p>
          <w:p w14:paraId="2C26CFA5" w14:textId="77777777" w:rsidR="0048619C" w:rsidRPr="00E40AC8" w:rsidRDefault="0048619C" w:rsidP="0048619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7F8C548" w14:textId="77777777" w:rsidR="0048619C" w:rsidRPr="00AD29CE" w:rsidRDefault="0048619C" w:rsidP="0048619C">
            <w:pPr>
              <w:widowControl w:val="0"/>
              <w:spacing w:after="160" w:line="360" w:lineRule="auto"/>
              <w:jc w:val="center"/>
              <w:rPr>
                <w:rFonts w:ascii="GHEA Grapalat" w:hAnsi="GHEA Grapalat"/>
              </w:rPr>
            </w:pPr>
            <w:r w:rsidRPr="00AD29CE">
              <w:rPr>
                <w:rFonts w:ascii="GHEA Grapalat" w:hAnsi="GHEA Grapalat"/>
              </w:rPr>
              <w:t>М. П.</w:t>
            </w:r>
          </w:p>
        </w:tc>
      </w:tr>
    </w:tbl>
    <w:p w14:paraId="038D7CE4" w14:textId="77777777" w:rsidR="00F073B2" w:rsidRPr="00166322" w:rsidRDefault="00F073B2" w:rsidP="00F073B2">
      <w:pPr>
        <w:spacing w:line="300" w:lineRule="auto"/>
        <w:jc w:val="center"/>
        <w:rPr>
          <w:rFonts w:ascii="GHEA Grapalat" w:hAnsi="GHEA Grapalat"/>
        </w:rPr>
      </w:pPr>
    </w:p>
    <w:p w14:paraId="6AD6FA28" w14:textId="77777777" w:rsidR="0048619C" w:rsidRDefault="0048619C" w:rsidP="00F073B2">
      <w:pPr>
        <w:spacing w:line="300" w:lineRule="auto"/>
        <w:ind w:firstLine="567"/>
        <w:rPr>
          <w:rFonts w:ascii="GHEA Grapalat" w:hAnsi="GHEA Grapalat"/>
        </w:rPr>
      </w:pPr>
    </w:p>
    <w:p w14:paraId="2E1F5A4F" w14:textId="77777777" w:rsidR="0048619C" w:rsidRDefault="0048619C" w:rsidP="00F073B2">
      <w:pPr>
        <w:spacing w:line="300" w:lineRule="auto"/>
        <w:ind w:firstLine="567"/>
        <w:rPr>
          <w:rFonts w:ascii="GHEA Grapalat" w:hAnsi="GHEA Grapalat"/>
        </w:rPr>
      </w:pPr>
    </w:p>
    <w:p w14:paraId="2D8F884E" w14:textId="77777777" w:rsidR="0048619C" w:rsidRDefault="0048619C" w:rsidP="00F073B2">
      <w:pPr>
        <w:spacing w:line="300" w:lineRule="auto"/>
        <w:ind w:firstLine="567"/>
        <w:rPr>
          <w:rFonts w:ascii="GHEA Grapalat" w:hAnsi="GHEA Grapalat"/>
        </w:rPr>
      </w:pPr>
    </w:p>
    <w:p w14:paraId="6CF0DD6E" w14:textId="77777777" w:rsidR="0048619C" w:rsidRDefault="0048619C" w:rsidP="00F073B2">
      <w:pPr>
        <w:spacing w:line="300" w:lineRule="auto"/>
        <w:ind w:firstLine="567"/>
        <w:rPr>
          <w:rFonts w:ascii="GHEA Grapalat" w:hAnsi="GHEA Grapalat"/>
        </w:rPr>
      </w:pPr>
    </w:p>
    <w:p w14:paraId="6FDE356A" w14:textId="77777777" w:rsidR="00066268" w:rsidRDefault="00066268" w:rsidP="00F073B2">
      <w:pPr>
        <w:widowControl w:val="0"/>
        <w:jc w:val="right"/>
        <w:rPr>
          <w:rFonts w:ascii="GHEA Grapalat" w:hAnsi="GHEA Grapalat"/>
          <w:i/>
        </w:rPr>
      </w:pPr>
    </w:p>
    <w:p w14:paraId="6BE50E60" w14:textId="45913D01" w:rsidR="003B2F27" w:rsidRPr="00AD29CE" w:rsidRDefault="003B2F27" w:rsidP="00F073B2">
      <w:pPr>
        <w:widowControl w:val="0"/>
        <w:jc w:val="right"/>
        <w:rPr>
          <w:rFonts w:ascii="GHEA Grapalat" w:hAnsi="GHEA Grapalat"/>
          <w:i/>
        </w:rPr>
      </w:pPr>
      <w:r w:rsidRPr="00AD29CE">
        <w:rPr>
          <w:rFonts w:ascii="GHEA Grapalat" w:hAnsi="GHEA Grapalat"/>
          <w:i/>
        </w:rPr>
        <w:t>Приложение № 2</w:t>
      </w:r>
    </w:p>
    <w:p w14:paraId="4D65570F" w14:textId="77777777" w:rsidR="003B2F27" w:rsidRPr="00AD29CE" w:rsidRDefault="003B2F27" w:rsidP="00F073B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3C9C0BA"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2DF37717"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14:paraId="702C66D3"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701"/>
        <w:gridCol w:w="2268"/>
        <w:gridCol w:w="425"/>
        <w:gridCol w:w="425"/>
        <w:gridCol w:w="426"/>
        <w:gridCol w:w="425"/>
        <w:gridCol w:w="425"/>
        <w:gridCol w:w="425"/>
        <w:gridCol w:w="426"/>
        <w:gridCol w:w="425"/>
        <w:gridCol w:w="425"/>
        <w:gridCol w:w="425"/>
        <w:gridCol w:w="426"/>
        <w:gridCol w:w="425"/>
        <w:gridCol w:w="420"/>
        <w:gridCol w:w="8"/>
      </w:tblGrid>
      <w:tr w:rsidR="003B2F27" w:rsidRPr="00F412AC" w14:paraId="0A15EC85" w14:textId="77777777" w:rsidTr="005643A3">
        <w:trPr>
          <w:trHeight w:val="357"/>
          <w:jc w:val="center"/>
        </w:trPr>
        <w:tc>
          <w:tcPr>
            <w:tcW w:w="10913" w:type="dxa"/>
            <w:gridSpan w:val="17"/>
          </w:tcPr>
          <w:p w14:paraId="727192B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534C20C7" w14:textId="77777777" w:rsidTr="005643A3">
        <w:trPr>
          <w:trHeight w:val="1755"/>
          <w:jc w:val="center"/>
        </w:trPr>
        <w:tc>
          <w:tcPr>
            <w:tcW w:w="1413" w:type="dxa"/>
            <w:vAlign w:val="center"/>
          </w:tcPr>
          <w:p w14:paraId="061F57C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701" w:type="dxa"/>
            <w:vAlign w:val="center"/>
          </w:tcPr>
          <w:p w14:paraId="7B7810C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68" w:type="dxa"/>
            <w:vAlign w:val="center"/>
          </w:tcPr>
          <w:p w14:paraId="4827F90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531" w:type="dxa"/>
            <w:gridSpan w:val="14"/>
            <w:vAlign w:val="center"/>
          </w:tcPr>
          <w:p w14:paraId="4088986B" w14:textId="1309030D"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5643A3">
              <w:rPr>
                <w:rFonts w:ascii="GHEA Grapalat" w:hAnsi="GHEA Grapalat"/>
                <w:sz w:val="16"/>
              </w:rPr>
              <w:t>23</w:t>
            </w:r>
            <w:r>
              <w:rPr>
                <w:rFonts w:ascii="GHEA Grapalat" w:hAnsi="GHEA Grapalat"/>
                <w:sz w:val="16"/>
              </w:rPr>
              <w:t>г., по месяцам, в том числе</w:t>
            </w:r>
            <w:r>
              <w:rPr>
                <w:rStyle w:val="FootnoteReference"/>
                <w:rFonts w:ascii="GHEA Grapalat" w:hAnsi="GHEA Grapalat"/>
                <w:sz w:val="16"/>
              </w:rPr>
              <w:footnoteReference w:customMarkFollows="1" w:id="15"/>
              <w:t>**</w:t>
            </w:r>
          </w:p>
        </w:tc>
      </w:tr>
      <w:tr w:rsidR="005643A3" w:rsidRPr="00F412AC" w14:paraId="7C5CCBE1" w14:textId="77777777" w:rsidTr="005643A3">
        <w:trPr>
          <w:gridAfter w:val="1"/>
          <w:wAfter w:w="8" w:type="dxa"/>
          <w:cantSplit/>
          <w:trHeight w:val="1332"/>
          <w:jc w:val="center"/>
        </w:trPr>
        <w:tc>
          <w:tcPr>
            <w:tcW w:w="1413" w:type="dxa"/>
          </w:tcPr>
          <w:p w14:paraId="2A925F51" w14:textId="77777777" w:rsidR="003B2F27" w:rsidRPr="00F412AC" w:rsidRDefault="003B2F27" w:rsidP="005B7138">
            <w:pPr>
              <w:widowControl w:val="0"/>
              <w:spacing w:after="120"/>
              <w:jc w:val="center"/>
              <w:rPr>
                <w:rFonts w:ascii="GHEA Grapalat" w:hAnsi="GHEA Grapalat"/>
                <w:sz w:val="16"/>
              </w:rPr>
            </w:pPr>
          </w:p>
        </w:tc>
        <w:tc>
          <w:tcPr>
            <w:tcW w:w="1701" w:type="dxa"/>
          </w:tcPr>
          <w:p w14:paraId="4C5F64EA" w14:textId="77777777" w:rsidR="003B2F27" w:rsidRPr="00F412AC" w:rsidRDefault="003B2F27" w:rsidP="005B7138">
            <w:pPr>
              <w:widowControl w:val="0"/>
              <w:spacing w:after="120"/>
              <w:jc w:val="center"/>
              <w:rPr>
                <w:rFonts w:ascii="GHEA Grapalat" w:hAnsi="GHEA Grapalat"/>
                <w:sz w:val="16"/>
              </w:rPr>
            </w:pPr>
          </w:p>
        </w:tc>
        <w:tc>
          <w:tcPr>
            <w:tcW w:w="2268" w:type="dxa"/>
          </w:tcPr>
          <w:p w14:paraId="02AF5195" w14:textId="77777777" w:rsidR="003B2F27" w:rsidRPr="00F412AC" w:rsidRDefault="003B2F27" w:rsidP="005B7138">
            <w:pPr>
              <w:widowControl w:val="0"/>
              <w:spacing w:after="120"/>
              <w:jc w:val="center"/>
              <w:rPr>
                <w:rFonts w:ascii="GHEA Grapalat" w:hAnsi="GHEA Grapalat"/>
                <w:sz w:val="16"/>
              </w:rPr>
            </w:pPr>
          </w:p>
        </w:tc>
        <w:tc>
          <w:tcPr>
            <w:tcW w:w="425" w:type="dxa"/>
            <w:textDirection w:val="btLr"/>
            <w:vAlign w:val="center"/>
          </w:tcPr>
          <w:p w14:paraId="1AD97C2D"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5" w:type="dxa"/>
            <w:textDirection w:val="btLr"/>
            <w:vAlign w:val="center"/>
          </w:tcPr>
          <w:p w14:paraId="247D82EC"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26" w:type="dxa"/>
            <w:textDirection w:val="btLr"/>
            <w:vAlign w:val="center"/>
          </w:tcPr>
          <w:p w14:paraId="7E146788"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14:paraId="6FD4B767"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14:paraId="4E8CD2F1"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14:paraId="0B855061"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26" w:type="dxa"/>
            <w:textDirection w:val="btLr"/>
            <w:vAlign w:val="center"/>
          </w:tcPr>
          <w:p w14:paraId="14695123"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25" w:type="dxa"/>
            <w:textDirection w:val="btLr"/>
            <w:vAlign w:val="center"/>
          </w:tcPr>
          <w:p w14:paraId="275A7286"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25" w:type="dxa"/>
            <w:textDirection w:val="btLr"/>
            <w:vAlign w:val="center"/>
          </w:tcPr>
          <w:p w14:paraId="53E84B1B"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25" w:type="dxa"/>
            <w:textDirection w:val="btLr"/>
            <w:vAlign w:val="center"/>
          </w:tcPr>
          <w:p w14:paraId="11962F24"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6" w:type="dxa"/>
            <w:textDirection w:val="btLr"/>
            <w:vAlign w:val="center"/>
          </w:tcPr>
          <w:p w14:paraId="499B33DF"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14:paraId="6221C9E7"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20" w:type="dxa"/>
            <w:textDirection w:val="btLr"/>
            <w:vAlign w:val="center"/>
          </w:tcPr>
          <w:p w14:paraId="454B7F3B" w14:textId="77777777" w:rsidR="003B2F27" w:rsidRPr="00CA2754" w:rsidRDefault="003B2F27" w:rsidP="005643A3">
            <w:pPr>
              <w:widowControl w:val="0"/>
              <w:spacing w:after="120"/>
              <w:ind w:left="113" w:right="-1"/>
              <w:jc w:val="center"/>
              <w:rPr>
                <w:rFonts w:ascii="GHEA Grapalat" w:hAnsi="GHEA Grapalat"/>
                <w:sz w:val="16"/>
                <w:lang w:val="en-US"/>
              </w:rPr>
            </w:pPr>
            <w:r w:rsidRPr="00F412AC">
              <w:rPr>
                <w:rFonts w:ascii="GHEA Grapalat" w:hAnsi="GHEA Grapalat"/>
                <w:sz w:val="16"/>
              </w:rPr>
              <w:t>Всего</w:t>
            </w:r>
          </w:p>
        </w:tc>
      </w:tr>
      <w:tr w:rsidR="00DF7E9C" w:rsidRPr="00F412AC" w14:paraId="7023C8FE" w14:textId="77777777" w:rsidTr="00DF7E9C">
        <w:trPr>
          <w:gridAfter w:val="1"/>
          <w:wAfter w:w="8" w:type="dxa"/>
          <w:cantSplit/>
          <w:trHeight w:val="1134"/>
          <w:jc w:val="center"/>
        </w:trPr>
        <w:tc>
          <w:tcPr>
            <w:tcW w:w="1413" w:type="dxa"/>
            <w:vAlign w:val="center"/>
          </w:tcPr>
          <w:p w14:paraId="0F066197" w14:textId="47C71816" w:rsidR="00DF7E9C" w:rsidRPr="00F412AC" w:rsidRDefault="00DF7E9C" w:rsidP="00DF7E9C">
            <w:pPr>
              <w:widowControl w:val="0"/>
              <w:spacing w:after="120"/>
              <w:jc w:val="center"/>
              <w:rPr>
                <w:rFonts w:ascii="GHEA Grapalat" w:hAnsi="GHEA Grapalat"/>
                <w:sz w:val="16"/>
              </w:rPr>
            </w:pPr>
            <w:r w:rsidRPr="00DD6AC2">
              <w:rPr>
                <w:rFonts w:ascii="Baltica" w:hAnsi="Baltica"/>
                <w:sz w:val="16"/>
                <w:szCs w:val="16"/>
              </w:rPr>
              <w:t>1</w:t>
            </w:r>
          </w:p>
        </w:tc>
        <w:tc>
          <w:tcPr>
            <w:tcW w:w="1701" w:type="dxa"/>
            <w:vAlign w:val="center"/>
          </w:tcPr>
          <w:p w14:paraId="02DA923C" w14:textId="5173D48A" w:rsidR="00DF7E9C" w:rsidRPr="00DF7E9C" w:rsidRDefault="00DF7E9C" w:rsidP="00DF7E9C">
            <w:pPr>
              <w:widowControl w:val="0"/>
              <w:spacing w:after="120"/>
              <w:jc w:val="center"/>
              <w:rPr>
                <w:rFonts w:ascii="GHEA Grapalat" w:hAnsi="GHEA Grapalat"/>
                <w:sz w:val="16"/>
                <w:lang w:val="en-US"/>
              </w:rPr>
            </w:pPr>
            <w:r>
              <w:rPr>
                <w:rFonts w:ascii="GHEA Grapalat" w:hAnsi="GHEA Grapalat"/>
                <w:sz w:val="16"/>
                <w:lang w:val="en-US"/>
              </w:rPr>
              <w:t>90911120</w:t>
            </w:r>
          </w:p>
        </w:tc>
        <w:tc>
          <w:tcPr>
            <w:tcW w:w="2268" w:type="dxa"/>
            <w:vAlign w:val="center"/>
          </w:tcPr>
          <w:p w14:paraId="1628BA00" w14:textId="2CCC1C17" w:rsidR="00DF7E9C" w:rsidRPr="00DF7E9C" w:rsidRDefault="00DF7E9C" w:rsidP="00DF7E9C">
            <w:pPr>
              <w:widowControl w:val="0"/>
              <w:spacing w:after="120"/>
              <w:jc w:val="center"/>
              <w:rPr>
                <w:rFonts w:ascii="GHEA Grapalat" w:hAnsi="GHEA Grapalat"/>
                <w:sz w:val="16"/>
                <w:lang w:val="en-US"/>
              </w:rPr>
            </w:pPr>
            <w:r w:rsidRPr="00636578">
              <w:rPr>
                <w:rFonts w:ascii="GHEA Grapalat" w:hAnsi="GHEA Grapalat"/>
                <w:sz w:val="14"/>
                <w:szCs w:val="14"/>
                <w:u w:val="single"/>
              </w:rPr>
              <w:t>«Услуг</w:t>
            </w:r>
            <w:r>
              <w:rPr>
                <w:rFonts w:ascii="GHEA Grapalat" w:hAnsi="GHEA Grapalat"/>
                <w:sz w:val="14"/>
                <w:szCs w:val="14"/>
                <w:u w:val="single"/>
              </w:rPr>
              <w:t>и</w:t>
            </w:r>
            <w:r>
              <w:rPr>
                <w:rFonts w:ascii="GHEA Grapalat" w:hAnsi="GHEA Grapalat"/>
                <w:sz w:val="14"/>
                <w:szCs w:val="14"/>
                <w:u w:val="single"/>
                <w:lang w:val="en-US"/>
              </w:rPr>
              <w:t xml:space="preserve"> </w:t>
            </w:r>
            <w:proofErr w:type="spellStart"/>
            <w:r>
              <w:rPr>
                <w:rFonts w:ascii="GHEA Grapalat" w:hAnsi="GHEA Grapalat"/>
                <w:sz w:val="14"/>
                <w:szCs w:val="14"/>
                <w:u w:val="single"/>
                <w:lang w:val="en-US"/>
              </w:rPr>
              <w:t>мытья</w:t>
            </w:r>
            <w:proofErr w:type="spellEnd"/>
            <w:r>
              <w:rPr>
                <w:rFonts w:ascii="GHEA Grapalat" w:hAnsi="GHEA Grapalat"/>
                <w:sz w:val="14"/>
                <w:szCs w:val="14"/>
                <w:u w:val="single"/>
                <w:lang w:val="en-US"/>
              </w:rPr>
              <w:t xml:space="preserve"> </w:t>
            </w:r>
            <w:proofErr w:type="spellStart"/>
            <w:r>
              <w:rPr>
                <w:rFonts w:ascii="GHEA Grapalat" w:hAnsi="GHEA Grapalat"/>
                <w:sz w:val="14"/>
                <w:szCs w:val="14"/>
                <w:u w:val="single"/>
                <w:lang w:val="en-US"/>
              </w:rPr>
              <w:t>окон</w:t>
            </w:r>
            <w:proofErr w:type="spellEnd"/>
            <w:r>
              <w:rPr>
                <w:rFonts w:ascii="GHEA Grapalat" w:hAnsi="GHEA Grapalat"/>
                <w:sz w:val="14"/>
                <w:szCs w:val="14"/>
                <w:u w:val="single"/>
                <w:lang w:val="en-US"/>
              </w:rPr>
              <w:t>»</w:t>
            </w:r>
          </w:p>
        </w:tc>
        <w:tc>
          <w:tcPr>
            <w:tcW w:w="425" w:type="dxa"/>
            <w:textDirection w:val="btLr"/>
            <w:vAlign w:val="center"/>
          </w:tcPr>
          <w:p w14:paraId="3374604E" w14:textId="77777777" w:rsidR="00DF7E9C" w:rsidRPr="00F412AC" w:rsidRDefault="00DF7E9C" w:rsidP="00DF7E9C">
            <w:pPr>
              <w:widowControl w:val="0"/>
              <w:spacing w:after="120"/>
              <w:ind w:left="113" w:right="113"/>
              <w:jc w:val="center"/>
              <w:rPr>
                <w:rFonts w:ascii="GHEA Grapalat" w:hAnsi="GHEA Grapalat"/>
                <w:sz w:val="16"/>
              </w:rPr>
            </w:pPr>
            <w:r w:rsidRPr="00F412AC">
              <w:rPr>
                <w:rFonts w:ascii="GHEA Grapalat" w:hAnsi="GHEA Grapalat"/>
                <w:sz w:val="16"/>
              </w:rPr>
              <w:t>... %</w:t>
            </w:r>
          </w:p>
        </w:tc>
        <w:tc>
          <w:tcPr>
            <w:tcW w:w="425" w:type="dxa"/>
            <w:textDirection w:val="btLr"/>
            <w:vAlign w:val="center"/>
          </w:tcPr>
          <w:p w14:paraId="129F53B3" w14:textId="77777777" w:rsidR="00DF7E9C" w:rsidRPr="00F412AC" w:rsidRDefault="00DF7E9C" w:rsidP="00DF7E9C">
            <w:pPr>
              <w:widowControl w:val="0"/>
              <w:spacing w:after="120"/>
              <w:ind w:left="113" w:right="113"/>
              <w:jc w:val="center"/>
              <w:rPr>
                <w:rFonts w:ascii="GHEA Grapalat" w:hAnsi="GHEA Grapalat"/>
                <w:sz w:val="16"/>
              </w:rPr>
            </w:pPr>
            <w:r w:rsidRPr="00F412AC">
              <w:rPr>
                <w:rFonts w:ascii="GHEA Grapalat" w:hAnsi="GHEA Grapalat"/>
                <w:sz w:val="16"/>
              </w:rPr>
              <w:t>... %</w:t>
            </w:r>
          </w:p>
        </w:tc>
        <w:tc>
          <w:tcPr>
            <w:tcW w:w="426" w:type="dxa"/>
            <w:textDirection w:val="btLr"/>
            <w:vAlign w:val="center"/>
          </w:tcPr>
          <w:p w14:paraId="055AB8D2" w14:textId="77777777" w:rsidR="00DF7E9C" w:rsidRPr="00F412AC" w:rsidRDefault="00DF7E9C" w:rsidP="00DF7E9C">
            <w:pPr>
              <w:widowControl w:val="0"/>
              <w:spacing w:after="12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04710C03" w14:textId="77777777" w:rsidR="00DF7E9C" w:rsidRPr="00F412AC" w:rsidRDefault="00DF7E9C" w:rsidP="00DF7E9C">
            <w:pPr>
              <w:widowControl w:val="0"/>
              <w:spacing w:after="12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7FE679A5" w14:textId="77777777" w:rsidR="00DF7E9C" w:rsidRPr="00F412AC" w:rsidRDefault="00DF7E9C" w:rsidP="00DF7E9C">
            <w:pPr>
              <w:widowControl w:val="0"/>
              <w:spacing w:after="12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47D5B5BD" w14:textId="77777777" w:rsidR="00DF7E9C" w:rsidRPr="00F412AC" w:rsidRDefault="00DF7E9C" w:rsidP="00DF7E9C">
            <w:pPr>
              <w:widowControl w:val="0"/>
              <w:spacing w:after="120"/>
              <w:ind w:left="113" w:right="113"/>
              <w:jc w:val="center"/>
              <w:rPr>
                <w:rFonts w:ascii="GHEA Grapalat" w:hAnsi="GHEA Grapalat" w:cs="Arial"/>
                <w:sz w:val="16"/>
              </w:rPr>
            </w:pPr>
            <w:r w:rsidRPr="00F412AC">
              <w:rPr>
                <w:rFonts w:ascii="GHEA Grapalat" w:hAnsi="GHEA Grapalat"/>
                <w:sz w:val="16"/>
              </w:rPr>
              <w:t>... %</w:t>
            </w:r>
          </w:p>
        </w:tc>
        <w:tc>
          <w:tcPr>
            <w:tcW w:w="426" w:type="dxa"/>
            <w:textDirection w:val="btLr"/>
            <w:vAlign w:val="center"/>
          </w:tcPr>
          <w:p w14:paraId="6CA9E4CE" w14:textId="77777777" w:rsidR="00DF7E9C" w:rsidRPr="00F412AC" w:rsidRDefault="00DF7E9C" w:rsidP="00DF7E9C">
            <w:pPr>
              <w:widowControl w:val="0"/>
              <w:spacing w:after="12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4CBBA82C" w14:textId="198DDBD1" w:rsidR="00DF7E9C" w:rsidRPr="00F412AC" w:rsidRDefault="00DF7E9C" w:rsidP="00DF7E9C">
            <w:pPr>
              <w:widowControl w:val="0"/>
              <w:spacing w:after="120"/>
              <w:ind w:left="113" w:right="113"/>
              <w:jc w:val="center"/>
              <w:rPr>
                <w:rFonts w:ascii="GHEA Grapalat" w:hAnsi="GHEA Grapalat" w:cs="Arial"/>
                <w:sz w:val="16"/>
              </w:rPr>
            </w:pPr>
            <w:r>
              <w:rPr>
                <w:rFonts w:ascii="GHEA Grapalat" w:hAnsi="GHEA Grapalat"/>
                <w:sz w:val="16"/>
                <w:lang w:val="en-US"/>
              </w:rPr>
              <w:t>100</w:t>
            </w:r>
            <w:r w:rsidRPr="00F412AC">
              <w:rPr>
                <w:rFonts w:ascii="GHEA Grapalat" w:hAnsi="GHEA Grapalat"/>
                <w:sz w:val="16"/>
              </w:rPr>
              <w:t>%</w:t>
            </w:r>
          </w:p>
        </w:tc>
        <w:tc>
          <w:tcPr>
            <w:tcW w:w="425" w:type="dxa"/>
            <w:textDirection w:val="btLr"/>
          </w:tcPr>
          <w:p w14:paraId="562F8B35" w14:textId="770093A2" w:rsidR="00DF7E9C" w:rsidRPr="00F412AC" w:rsidRDefault="00DF7E9C" w:rsidP="00DF7E9C">
            <w:pPr>
              <w:widowControl w:val="0"/>
              <w:spacing w:after="120"/>
              <w:ind w:left="113" w:right="113"/>
              <w:jc w:val="center"/>
              <w:rPr>
                <w:rFonts w:ascii="GHEA Grapalat" w:hAnsi="GHEA Grapalat" w:cs="Arial"/>
                <w:sz w:val="16"/>
              </w:rPr>
            </w:pPr>
            <w:r w:rsidRPr="0059026B">
              <w:rPr>
                <w:rFonts w:ascii="GHEA Grapalat" w:hAnsi="GHEA Grapalat"/>
                <w:sz w:val="16"/>
                <w:lang w:val="en-US"/>
              </w:rPr>
              <w:t>100</w:t>
            </w:r>
            <w:r w:rsidRPr="0059026B">
              <w:rPr>
                <w:rFonts w:ascii="GHEA Grapalat" w:hAnsi="GHEA Grapalat"/>
                <w:sz w:val="16"/>
              </w:rPr>
              <w:t>%</w:t>
            </w:r>
          </w:p>
        </w:tc>
        <w:tc>
          <w:tcPr>
            <w:tcW w:w="425" w:type="dxa"/>
            <w:textDirection w:val="btLr"/>
          </w:tcPr>
          <w:p w14:paraId="78FC4751" w14:textId="0882E7D2" w:rsidR="00DF7E9C" w:rsidRPr="00F412AC" w:rsidRDefault="00DF7E9C" w:rsidP="00DF7E9C">
            <w:pPr>
              <w:widowControl w:val="0"/>
              <w:spacing w:after="120"/>
              <w:ind w:left="113" w:right="113"/>
              <w:jc w:val="center"/>
              <w:rPr>
                <w:rFonts w:ascii="GHEA Grapalat" w:hAnsi="GHEA Grapalat" w:cs="Arial"/>
                <w:sz w:val="16"/>
              </w:rPr>
            </w:pPr>
            <w:r w:rsidRPr="0059026B">
              <w:rPr>
                <w:rFonts w:ascii="GHEA Grapalat" w:hAnsi="GHEA Grapalat"/>
                <w:sz w:val="16"/>
                <w:lang w:val="en-US"/>
              </w:rPr>
              <w:t>100</w:t>
            </w:r>
            <w:r w:rsidRPr="0059026B">
              <w:rPr>
                <w:rFonts w:ascii="GHEA Grapalat" w:hAnsi="GHEA Grapalat"/>
                <w:sz w:val="16"/>
              </w:rPr>
              <w:t>%</w:t>
            </w:r>
          </w:p>
        </w:tc>
        <w:tc>
          <w:tcPr>
            <w:tcW w:w="426" w:type="dxa"/>
            <w:textDirection w:val="btLr"/>
          </w:tcPr>
          <w:p w14:paraId="0148F12E" w14:textId="34C1F0B0" w:rsidR="00DF7E9C" w:rsidRPr="00F412AC" w:rsidRDefault="00DF7E9C" w:rsidP="00DF7E9C">
            <w:pPr>
              <w:widowControl w:val="0"/>
              <w:spacing w:after="120"/>
              <w:ind w:left="113" w:right="113"/>
              <w:jc w:val="center"/>
              <w:rPr>
                <w:rFonts w:ascii="GHEA Grapalat" w:hAnsi="GHEA Grapalat" w:cs="Arial"/>
                <w:sz w:val="16"/>
              </w:rPr>
            </w:pPr>
            <w:r w:rsidRPr="0059026B">
              <w:rPr>
                <w:rFonts w:ascii="GHEA Grapalat" w:hAnsi="GHEA Grapalat"/>
                <w:sz w:val="16"/>
                <w:lang w:val="en-US"/>
              </w:rPr>
              <w:t>100</w:t>
            </w:r>
            <w:r w:rsidRPr="0059026B">
              <w:rPr>
                <w:rFonts w:ascii="GHEA Grapalat" w:hAnsi="GHEA Grapalat"/>
                <w:sz w:val="16"/>
              </w:rPr>
              <w:t>%</w:t>
            </w:r>
          </w:p>
        </w:tc>
        <w:tc>
          <w:tcPr>
            <w:tcW w:w="425" w:type="dxa"/>
            <w:textDirection w:val="btLr"/>
          </w:tcPr>
          <w:p w14:paraId="665923D6" w14:textId="726A6A96" w:rsidR="00DF7E9C" w:rsidRPr="00F412AC" w:rsidRDefault="00DF7E9C" w:rsidP="00DF7E9C">
            <w:pPr>
              <w:widowControl w:val="0"/>
              <w:spacing w:after="120"/>
              <w:ind w:left="113" w:right="113"/>
              <w:jc w:val="center"/>
              <w:rPr>
                <w:rFonts w:ascii="GHEA Grapalat" w:hAnsi="GHEA Grapalat" w:cs="Arial"/>
                <w:sz w:val="16"/>
              </w:rPr>
            </w:pPr>
            <w:r w:rsidRPr="0059026B">
              <w:rPr>
                <w:rFonts w:ascii="GHEA Grapalat" w:hAnsi="GHEA Grapalat"/>
                <w:sz w:val="16"/>
                <w:lang w:val="en-US"/>
              </w:rPr>
              <w:t>100</w:t>
            </w:r>
            <w:r w:rsidRPr="0059026B">
              <w:rPr>
                <w:rFonts w:ascii="GHEA Grapalat" w:hAnsi="GHEA Grapalat"/>
                <w:sz w:val="16"/>
              </w:rPr>
              <w:t>%</w:t>
            </w:r>
          </w:p>
        </w:tc>
        <w:tc>
          <w:tcPr>
            <w:tcW w:w="420" w:type="dxa"/>
            <w:textDirection w:val="btLr"/>
          </w:tcPr>
          <w:p w14:paraId="04C0B671" w14:textId="367D4FD8" w:rsidR="00DF7E9C" w:rsidRPr="00F412AC" w:rsidRDefault="00DF7E9C" w:rsidP="00DF7E9C">
            <w:pPr>
              <w:widowControl w:val="0"/>
              <w:spacing w:after="120"/>
              <w:ind w:left="113" w:right="113"/>
              <w:jc w:val="center"/>
              <w:rPr>
                <w:rFonts w:ascii="GHEA Grapalat" w:hAnsi="GHEA Grapalat"/>
                <w:b/>
                <w:sz w:val="16"/>
              </w:rPr>
            </w:pPr>
            <w:r w:rsidRPr="0059026B">
              <w:rPr>
                <w:rFonts w:ascii="GHEA Grapalat" w:hAnsi="GHEA Grapalat"/>
                <w:sz w:val="16"/>
                <w:lang w:val="en-US"/>
              </w:rPr>
              <w:t>100</w:t>
            </w:r>
            <w:r w:rsidRPr="0059026B">
              <w:rPr>
                <w:rFonts w:ascii="GHEA Grapalat" w:hAnsi="GHEA Grapalat"/>
                <w:sz w:val="16"/>
              </w:rPr>
              <w:t>%</w:t>
            </w:r>
          </w:p>
        </w:tc>
      </w:tr>
    </w:tbl>
    <w:p w14:paraId="27E29E1A"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482ED57" w14:textId="77777777" w:rsidTr="005B7138">
        <w:trPr>
          <w:jc w:val="center"/>
        </w:trPr>
        <w:tc>
          <w:tcPr>
            <w:tcW w:w="4536" w:type="dxa"/>
          </w:tcPr>
          <w:p w14:paraId="3BD81F9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D40BD0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67A0487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B0A2EB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0AE0E20"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060A29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4A40D7"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09A6449C"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AA2D99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DD8213D" w14:textId="77777777" w:rsidR="003B2F27" w:rsidRPr="00AD29CE" w:rsidRDefault="003B2F27" w:rsidP="003B2F27">
      <w:pPr>
        <w:widowControl w:val="0"/>
        <w:spacing w:after="160" w:line="360" w:lineRule="auto"/>
        <w:rPr>
          <w:rFonts w:ascii="GHEA Grapalat" w:hAnsi="GHEA Grapalat"/>
        </w:rPr>
        <w:sectPr w:rsidR="003B2F27" w:rsidRPr="00AD29CE" w:rsidSect="00F55AAF">
          <w:footerReference w:type="default" r:id="rId11"/>
          <w:footnotePr>
            <w:pos w:val="beneathText"/>
          </w:footnotePr>
          <w:pgSz w:w="11907" w:h="16840" w:code="9"/>
          <w:pgMar w:top="709" w:right="992" w:bottom="1560" w:left="851" w:header="561" w:footer="561" w:gutter="0"/>
          <w:cols w:space="720"/>
          <w:titlePg/>
          <w:docGrid w:linePitch="326"/>
        </w:sectPr>
      </w:pPr>
    </w:p>
    <w:p w14:paraId="377FD396" w14:textId="77777777" w:rsidR="003B2F27" w:rsidRPr="00AD29CE" w:rsidRDefault="003B2F27" w:rsidP="005643A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3DE504B3" w14:textId="77777777" w:rsidR="003B2F27" w:rsidRPr="00AD29CE" w:rsidRDefault="003B2F27" w:rsidP="005643A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F20D63" w14:textId="77777777" w:rsidR="003B2F27" w:rsidRPr="00AD29CE" w:rsidRDefault="003B2F27" w:rsidP="005643A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130DDB39" w14:textId="77777777" w:rsidTr="005B7138">
        <w:trPr>
          <w:tblCellSpacing w:w="7" w:type="dxa"/>
          <w:jc w:val="center"/>
        </w:trPr>
        <w:tc>
          <w:tcPr>
            <w:tcW w:w="0" w:type="auto"/>
            <w:gridSpan w:val="2"/>
            <w:vAlign w:val="center"/>
          </w:tcPr>
          <w:p w14:paraId="01F857F3" w14:textId="77777777" w:rsidR="003B2F27" w:rsidRPr="00AD29CE" w:rsidDel="004B29A5" w:rsidRDefault="003B2F27" w:rsidP="005643A3">
            <w:pPr>
              <w:widowControl w:val="0"/>
              <w:rPr>
                <w:rFonts w:ascii="GHEA Grapalat" w:hAnsi="GHEA Grapalat"/>
                <w:iCs/>
                <w:color w:val="000000"/>
              </w:rPr>
            </w:pPr>
          </w:p>
        </w:tc>
        <w:tc>
          <w:tcPr>
            <w:tcW w:w="0" w:type="auto"/>
            <w:vAlign w:val="center"/>
          </w:tcPr>
          <w:p w14:paraId="2F52B59C" w14:textId="77777777" w:rsidR="003B2F27" w:rsidRPr="00AD29CE" w:rsidDel="004B29A5" w:rsidRDefault="003B2F27" w:rsidP="005643A3">
            <w:pPr>
              <w:widowControl w:val="0"/>
              <w:rPr>
                <w:rFonts w:ascii="GHEA Grapalat" w:hAnsi="GHEA Grapalat" w:cs="Arial"/>
                <w:iCs/>
                <w:color w:val="000000"/>
              </w:rPr>
            </w:pPr>
          </w:p>
        </w:tc>
      </w:tr>
      <w:tr w:rsidR="003B2F27" w:rsidRPr="00AD29CE" w14:paraId="0846566C" w14:textId="77777777" w:rsidTr="005B7138">
        <w:trPr>
          <w:tblCellSpacing w:w="7" w:type="dxa"/>
          <w:jc w:val="center"/>
        </w:trPr>
        <w:tc>
          <w:tcPr>
            <w:tcW w:w="0" w:type="auto"/>
            <w:vAlign w:val="center"/>
          </w:tcPr>
          <w:p w14:paraId="159FD102"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F21EF27" w14:textId="77777777" w:rsidR="003B2F27" w:rsidRPr="00CA2754" w:rsidRDefault="003B2F27" w:rsidP="005643A3">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43E07233"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489EFDD"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AC3A2E4" w14:textId="77777777" w:rsidR="003B2F27" w:rsidRPr="00CA2754" w:rsidRDefault="003B2F27" w:rsidP="005643A3">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E4CC1C0" w14:textId="77777777" w:rsidR="003B2F27" w:rsidRPr="00CA2754" w:rsidRDefault="003B2F27" w:rsidP="005643A3">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31B189B7" w14:textId="77777777" w:rsidR="003B2F27" w:rsidRPr="00CA2754" w:rsidRDefault="003B2F27" w:rsidP="005643A3">
            <w:pPr>
              <w:widowControl w:val="0"/>
              <w:jc w:val="center"/>
              <w:rPr>
                <w:rFonts w:ascii="GHEA Grapalat" w:hAnsi="GHEA Grapalat"/>
                <w:iCs/>
                <w:color w:val="000000"/>
              </w:rPr>
            </w:pPr>
            <w:r>
              <w:rPr>
                <w:rFonts w:ascii="GHEA Grapalat" w:hAnsi="GHEA Grapalat"/>
                <w:color w:val="000000"/>
              </w:rPr>
              <w:t>Заказчик</w:t>
            </w:r>
          </w:p>
          <w:p w14:paraId="02FCF658" w14:textId="77777777" w:rsidR="003B2F27" w:rsidRPr="00CA2754" w:rsidRDefault="003B2F27" w:rsidP="005643A3">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D833EAC" w14:textId="77777777" w:rsidR="003B2F27" w:rsidRPr="00CA2754" w:rsidRDefault="003B2F27" w:rsidP="005643A3">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6F0828DF" w14:textId="77777777" w:rsidR="003B2F27" w:rsidRPr="00CA2754" w:rsidRDefault="003B2F27" w:rsidP="005643A3">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714E26F"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73F73B2"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D6E3026" w14:textId="77777777" w:rsidR="003B2F27" w:rsidRPr="00AD29CE" w:rsidRDefault="003B2F27" w:rsidP="005643A3">
      <w:pPr>
        <w:widowControl w:val="0"/>
        <w:ind w:firstLine="375"/>
        <w:rPr>
          <w:rFonts w:ascii="GHEA Grapalat" w:hAnsi="GHEA Grapalat"/>
          <w:iCs/>
          <w:color w:val="000000"/>
        </w:rPr>
      </w:pPr>
    </w:p>
    <w:p w14:paraId="5739DD26" w14:textId="77777777" w:rsidR="003B2F27" w:rsidRPr="00AD29CE" w:rsidRDefault="003B2F27" w:rsidP="005643A3">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61E5CF3F" w14:textId="77777777" w:rsidR="003B2F27" w:rsidRPr="00CA2754" w:rsidRDefault="003B2F27" w:rsidP="005643A3">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84C98ED" w14:textId="77777777" w:rsidR="003B2F27" w:rsidRPr="00AD29CE" w:rsidRDefault="003B2F27" w:rsidP="005643A3">
      <w:pPr>
        <w:pStyle w:val="BodyTextIndent"/>
        <w:widowControl w:val="0"/>
        <w:spacing w:line="240" w:lineRule="auto"/>
        <w:ind w:firstLine="0"/>
        <w:jc w:val="center"/>
        <w:rPr>
          <w:rFonts w:ascii="GHEA Grapalat" w:hAnsi="GHEA Grapalat"/>
          <w:b/>
          <w:bCs/>
          <w:iCs/>
          <w:sz w:val="24"/>
          <w:szCs w:val="24"/>
        </w:rPr>
      </w:pPr>
    </w:p>
    <w:p w14:paraId="3D938B4C" w14:textId="77777777" w:rsidR="003B2F27" w:rsidRPr="00AD29CE" w:rsidRDefault="003B2F27" w:rsidP="005643A3">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6053BC39" w14:textId="77777777" w:rsidR="003B2F27" w:rsidRPr="00AD29CE" w:rsidRDefault="003B2F27" w:rsidP="005643A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768B9D7" w14:textId="77777777" w:rsidR="003B2F27" w:rsidRPr="00AD29CE" w:rsidRDefault="003B2F27" w:rsidP="005643A3">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7AE2C7E" w14:textId="77777777" w:rsidR="003B2F27" w:rsidRPr="00AD29CE" w:rsidRDefault="003B2F27" w:rsidP="005643A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FEDD13D" w14:textId="77777777" w:rsidR="003B2F27" w:rsidRPr="00AD29CE" w:rsidRDefault="003B2F27" w:rsidP="005643A3">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180E77A" w14:textId="77777777" w:rsidR="003B2F27" w:rsidRPr="00AD29CE" w:rsidRDefault="003B2F27" w:rsidP="005643A3">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5B49F904" w14:textId="77777777" w:rsidTr="005B7138">
        <w:trPr>
          <w:jc w:val="center"/>
        </w:trPr>
        <w:tc>
          <w:tcPr>
            <w:tcW w:w="357" w:type="dxa"/>
            <w:vMerge w:val="restart"/>
            <w:shd w:val="clear" w:color="auto" w:fill="auto"/>
            <w:vAlign w:val="center"/>
          </w:tcPr>
          <w:p w14:paraId="793D16BF"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79E9F17"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BF5A27E" w14:textId="77777777" w:rsidTr="005B7138">
        <w:trPr>
          <w:jc w:val="center"/>
        </w:trPr>
        <w:tc>
          <w:tcPr>
            <w:tcW w:w="357" w:type="dxa"/>
            <w:vMerge/>
            <w:shd w:val="clear" w:color="auto" w:fill="auto"/>
          </w:tcPr>
          <w:p w14:paraId="3FE2E91E"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7F15F57E"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0877DB90"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792ECF4B"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13D361FE"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2F62F68F"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99A904"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5C745556" w14:textId="77777777" w:rsidTr="005B7138">
        <w:trPr>
          <w:trHeight w:val="1105"/>
          <w:jc w:val="center"/>
        </w:trPr>
        <w:tc>
          <w:tcPr>
            <w:tcW w:w="357" w:type="dxa"/>
            <w:vMerge/>
            <w:tcBorders>
              <w:bottom w:val="single" w:sz="4" w:space="0" w:color="auto"/>
            </w:tcBorders>
            <w:shd w:val="clear" w:color="auto" w:fill="auto"/>
          </w:tcPr>
          <w:p w14:paraId="7967A3C6"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1802D845"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402F93ED"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7C4AC229"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B07A1A5"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ED10F6E"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549DCA8"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DA2EFE0"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2ED92BDC"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r>
      <w:tr w:rsidR="003B2F27" w:rsidRPr="00CA2754" w14:paraId="78A9964D" w14:textId="77777777" w:rsidTr="005B7138">
        <w:trPr>
          <w:jc w:val="center"/>
        </w:trPr>
        <w:tc>
          <w:tcPr>
            <w:tcW w:w="357" w:type="dxa"/>
            <w:shd w:val="clear" w:color="auto" w:fill="auto"/>
            <w:vAlign w:val="center"/>
          </w:tcPr>
          <w:p w14:paraId="75FAA9D8"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2C52A900"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A2A1D45"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3CB1C9B7"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0B944FD2"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53C6D2B3"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0D8E0BB3"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D63905F"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0FA644C9"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r>
      <w:tr w:rsidR="003B2F27" w:rsidRPr="00CA2754" w14:paraId="50ED4405" w14:textId="77777777" w:rsidTr="005B7138">
        <w:trPr>
          <w:jc w:val="center"/>
        </w:trPr>
        <w:tc>
          <w:tcPr>
            <w:tcW w:w="357" w:type="dxa"/>
            <w:shd w:val="clear" w:color="auto" w:fill="auto"/>
          </w:tcPr>
          <w:p w14:paraId="1CF80C86"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73053097"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29260EBD"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34102222"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69FA320A"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3E5E929C"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D2B3081"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0CF0A9CC"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7AE9DED" w14:textId="77777777" w:rsidR="003B2F27" w:rsidRPr="00CA2754" w:rsidRDefault="003B2F27" w:rsidP="005643A3">
            <w:pPr>
              <w:pStyle w:val="NormalWeb"/>
              <w:widowControl w:val="0"/>
              <w:spacing w:before="0" w:beforeAutospacing="0" w:after="0" w:afterAutospacing="0"/>
              <w:jc w:val="center"/>
              <w:rPr>
                <w:rFonts w:ascii="GHEA Grapalat" w:hAnsi="GHEA Grapalat"/>
                <w:sz w:val="20"/>
              </w:rPr>
            </w:pPr>
          </w:p>
        </w:tc>
      </w:tr>
    </w:tbl>
    <w:p w14:paraId="39575320" w14:textId="77777777" w:rsidR="003B2F27" w:rsidRPr="00CA2754" w:rsidRDefault="003B2F27" w:rsidP="005643A3">
      <w:pPr>
        <w:widowControl w:val="0"/>
        <w:ind w:firstLine="375"/>
        <w:jc w:val="both"/>
        <w:rPr>
          <w:rFonts w:ascii="GHEA Grapalat" w:hAnsi="GHEA Grapalat" w:cs="Arial"/>
          <w:iCs/>
          <w:color w:val="000000"/>
          <w:lang w:val="en-US"/>
        </w:rPr>
      </w:pPr>
    </w:p>
    <w:p w14:paraId="661CCE43" w14:textId="77777777" w:rsidR="003B2F27" w:rsidRPr="00AD29CE" w:rsidRDefault="003B2F27" w:rsidP="005643A3">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DB6B6DE" w14:textId="77777777" w:rsidTr="005B7138">
        <w:trPr>
          <w:trHeight w:val="266"/>
          <w:tblCellSpacing w:w="7" w:type="dxa"/>
          <w:jc w:val="center"/>
        </w:trPr>
        <w:tc>
          <w:tcPr>
            <w:tcW w:w="0" w:type="auto"/>
            <w:vAlign w:val="center"/>
          </w:tcPr>
          <w:p w14:paraId="7A21BFCC"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BC7DEAE"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CA4890" w14:textId="77777777" w:rsidTr="005B7138">
        <w:trPr>
          <w:trHeight w:val="473"/>
          <w:tblCellSpacing w:w="7" w:type="dxa"/>
          <w:jc w:val="center"/>
        </w:trPr>
        <w:tc>
          <w:tcPr>
            <w:tcW w:w="0" w:type="auto"/>
            <w:vAlign w:val="center"/>
          </w:tcPr>
          <w:p w14:paraId="25922DA7" w14:textId="77777777" w:rsidR="003B2F27" w:rsidRPr="00AD29CE" w:rsidRDefault="003B2F27" w:rsidP="005643A3">
            <w:pPr>
              <w:widowControl w:val="0"/>
              <w:jc w:val="center"/>
              <w:rPr>
                <w:rFonts w:ascii="GHEA Grapalat" w:hAnsi="GHEA Grapalat"/>
                <w:iCs/>
              </w:rPr>
            </w:pPr>
            <w:r w:rsidRPr="00AD29CE">
              <w:rPr>
                <w:rFonts w:ascii="GHEA Grapalat" w:hAnsi="GHEA Grapalat"/>
              </w:rPr>
              <w:t xml:space="preserve">___________________________ </w:t>
            </w:r>
          </w:p>
          <w:p w14:paraId="73EE32B0" w14:textId="77777777" w:rsidR="003B2F27" w:rsidRPr="00CA2754" w:rsidRDefault="003B2F27" w:rsidP="005643A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41B6DAC" w14:textId="77777777" w:rsidR="003B2F27" w:rsidRPr="00AD29CE" w:rsidRDefault="003B2F27" w:rsidP="005643A3">
            <w:pPr>
              <w:widowControl w:val="0"/>
              <w:jc w:val="center"/>
              <w:rPr>
                <w:rFonts w:ascii="GHEA Grapalat" w:hAnsi="GHEA Grapalat"/>
                <w:iCs/>
              </w:rPr>
            </w:pPr>
            <w:r w:rsidRPr="00AD29CE">
              <w:rPr>
                <w:rFonts w:ascii="GHEA Grapalat" w:hAnsi="GHEA Grapalat"/>
              </w:rPr>
              <w:t>___________________________</w:t>
            </w:r>
          </w:p>
          <w:p w14:paraId="7B4B09F7" w14:textId="77777777" w:rsidR="003B2F27" w:rsidRPr="00CA2754" w:rsidRDefault="003B2F27" w:rsidP="005643A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72E57579" w14:textId="77777777" w:rsidTr="005B7138">
        <w:trPr>
          <w:trHeight w:val="503"/>
          <w:tblCellSpacing w:w="7" w:type="dxa"/>
          <w:jc w:val="center"/>
        </w:trPr>
        <w:tc>
          <w:tcPr>
            <w:tcW w:w="0" w:type="auto"/>
            <w:vAlign w:val="center"/>
          </w:tcPr>
          <w:p w14:paraId="534E6B4B" w14:textId="77777777" w:rsidR="003B2F27" w:rsidRPr="00AD29CE" w:rsidRDefault="003B2F27" w:rsidP="005643A3">
            <w:pPr>
              <w:widowControl w:val="0"/>
              <w:jc w:val="center"/>
              <w:rPr>
                <w:rFonts w:ascii="GHEA Grapalat" w:hAnsi="GHEA Grapalat"/>
                <w:iCs/>
              </w:rPr>
            </w:pPr>
            <w:r w:rsidRPr="00AD29CE">
              <w:rPr>
                <w:rFonts w:ascii="GHEA Grapalat" w:hAnsi="GHEA Grapalat"/>
              </w:rPr>
              <w:t xml:space="preserve">___________________________ </w:t>
            </w:r>
          </w:p>
          <w:p w14:paraId="0276F1D1" w14:textId="77777777" w:rsidR="003B2F27" w:rsidRPr="00CA2754" w:rsidRDefault="003B2F27" w:rsidP="005643A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827A30A" w14:textId="77777777" w:rsidR="003B2F27" w:rsidRPr="00AD29CE" w:rsidRDefault="003B2F27" w:rsidP="005643A3">
            <w:pPr>
              <w:widowControl w:val="0"/>
              <w:jc w:val="center"/>
              <w:rPr>
                <w:rFonts w:ascii="GHEA Grapalat" w:hAnsi="GHEA Grapalat"/>
                <w:iCs/>
              </w:rPr>
            </w:pPr>
            <w:r w:rsidRPr="00AD29CE">
              <w:rPr>
                <w:rFonts w:ascii="GHEA Grapalat" w:hAnsi="GHEA Grapalat"/>
              </w:rPr>
              <w:t>___________________________</w:t>
            </w:r>
          </w:p>
          <w:p w14:paraId="13A66E63" w14:textId="77777777" w:rsidR="003B2F27" w:rsidRPr="00CA2754" w:rsidRDefault="003B2F27" w:rsidP="005643A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FB935B5" w14:textId="77777777" w:rsidTr="005B7138">
        <w:trPr>
          <w:trHeight w:val="281"/>
          <w:tblCellSpacing w:w="7" w:type="dxa"/>
          <w:jc w:val="center"/>
        </w:trPr>
        <w:tc>
          <w:tcPr>
            <w:tcW w:w="0" w:type="auto"/>
            <w:vAlign w:val="center"/>
          </w:tcPr>
          <w:p w14:paraId="67D894EC"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60636" w14:textId="77777777" w:rsidR="003B2F27" w:rsidRPr="00AD29CE" w:rsidRDefault="003B2F27" w:rsidP="005643A3">
            <w:pPr>
              <w:widowControl w:val="0"/>
              <w:jc w:val="center"/>
              <w:rPr>
                <w:rFonts w:ascii="GHEA Grapalat" w:hAnsi="GHEA Grapalat"/>
                <w:iCs/>
                <w:color w:val="000000"/>
              </w:rPr>
            </w:pPr>
            <w:r w:rsidRPr="00AD29CE">
              <w:rPr>
                <w:rFonts w:ascii="GHEA Grapalat" w:hAnsi="GHEA Grapalat"/>
                <w:color w:val="000000"/>
              </w:rPr>
              <w:t>М. П.</w:t>
            </w:r>
          </w:p>
        </w:tc>
      </w:tr>
    </w:tbl>
    <w:p w14:paraId="7F4E56C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2592D0E" w14:textId="522DB83E" w:rsidR="003B2F27" w:rsidRPr="00AD29CE" w:rsidRDefault="003B2F27" w:rsidP="005643A3">
      <w:pPr>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222236A6" w14:textId="77777777" w:rsidR="003B2F27" w:rsidRPr="00AD29CE" w:rsidRDefault="003B2F27" w:rsidP="005643A3">
      <w:pPr>
        <w:widowControl w:val="0"/>
        <w:autoSpaceDE w:val="0"/>
        <w:autoSpaceDN w:val="0"/>
        <w:adjustRightInd w:val="0"/>
        <w:spacing w:after="16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973980" w14:textId="77777777" w:rsidR="003B2F27" w:rsidRPr="00AD29CE" w:rsidRDefault="003B2F27" w:rsidP="005643A3">
      <w:pPr>
        <w:widowControl w:val="0"/>
        <w:spacing w:after="160"/>
        <w:rPr>
          <w:rFonts w:ascii="GHEA Grapalat" w:hAnsi="GHEA Grapalat"/>
        </w:rPr>
      </w:pPr>
    </w:p>
    <w:p w14:paraId="6585AA01" w14:textId="77777777" w:rsidR="003B2F27" w:rsidRPr="00565EAA" w:rsidRDefault="003B2F27" w:rsidP="005643A3">
      <w:pPr>
        <w:widowControl w:val="0"/>
        <w:tabs>
          <w:tab w:val="left" w:pos="2250"/>
        </w:tabs>
        <w:spacing w:after="160"/>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3D7E5A4" w14:textId="77777777" w:rsidR="003B2F27" w:rsidRPr="00007AA4" w:rsidRDefault="003B2F27" w:rsidP="005643A3">
      <w:pPr>
        <w:widowControl w:val="0"/>
        <w:tabs>
          <w:tab w:val="left" w:pos="360"/>
          <w:tab w:val="left" w:pos="540"/>
          <w:tab w:val="left" w:pos="2250"/>
        </w:tabs>
        <w:spacing w:after="160"/>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C91B965" w14:textId="77777777" w:rsidR="003B2F27" w:rsidRPr="00F65D1E" w:rsidRDefault="003B2F27" w:rsidP="005643A3">
      <w:pPr>
        <w:widowControl w:val="0"/>
        <w:tabs>
          <w:tab w:val="left" w:pos="360"/>
          <w:tab w:val="left" w:pos="540"/>
          <w:tab w:val="left" w:pos="2250"/>
        </w:tabs>
        <w:spacing w:after="160"/>
        <w:jc w:val="center"/>
        <w:rPr>
          <w:rFonts w:ascii="GHEA Grapalat" w:hAnsi="GHEA Grapalat" w:cs="Sylfaen"/>
          <w:bCs/>
        </w:rPr>
      </w:pPr>
    </w:p>
    <w:p w14:paraId="1D8211FD" w14:textId="77777777" w:rsidR="003B2F27" w:rsidRPr="005A78CD" w:rsidRDefault="003B2F27" w:rsidP="005643A3">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1F8D687" w14:textId="77777777" w:rsidR="003B2F27" w:rsidRPr="0096584B" w:rsidRDefault="003B2F27" w:rsidP="005643A3">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624AB4AF" w14:textId="77777777" w:rsidR="003B2F27" w:rsidRPr="00C7119C" w:rsidRDefault="003B2F27" w:rsidP="005643A3">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7028DE4" w14:textId="77777777" w:rsidR="003B2F27" w:rsidRPr="005A78CD" w:rsidRDefault="003B2F27" w:rsidP="005643A3">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80A4861" w14:textId="77777777" w:rsidR="003B2F27" w:rsidRPr="0096584B" w:rsidRDefault="003B2F27" w:rsidP="005643A3">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D87A84C" w14:textId="77777777" w:rsidR="003B2F27" w:rsidRPr="00A979AE" w:rsidRDefault="003B2F27" w:rsidP="005643A3">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08505D81" w14:textId="77777777" w:rsidR="003B2F27" w:rsidRPr="00E467E3" w:rsidRDefault="003B2F27" w:rsidP="005643A3">
      <w:pPr>
        <w:widowControl w:val="0"/>
        <w:tabs>
          <w:tab w:val="left" w:pos="360"/>
          <w:tab w:val="left" w:pos="540"/>
        </w:tabs>
        <w:spacing w:after="160"/>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88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9"/>
        <w:gridCol w:w="2552"/>
        <w:gridCol w:w="2746"/>
      </w:tblGrid>
      <w:tr w:rsidR="003B2F27" w:rsidRPr="00AD29CE" w14:paraId="7638C211" w14:textId="77777777" w:rsidTr="005643A3">
        <w:trPr>
          <w:trHeight w:val="115"/>
          <w:jc w:val="center"/>
        </w:trPr>
        <w:tc>
          <w:tcPr>
            <w:tcW w:w="8837" w:type="dxa"/>
            <w:gridSpan w:val="3"/>
            <w:tcBorders>
              <w:top w:val="single" w:sz="4" w:space="0" w:color="000000"/>
              <w:left w:val="single" w:sz="4" w:space="0" w:color="000000"/>
              <w:bottom w:val="single" w:sz="4" w:space="0" w:color="000000"/>
              <w:right w:val="single" w:sz="4" w:space="0" w:color="000000"/>
            </w:tcBorders>
          </w:tcPr>
          <w:p w14:paraId="0E1FD4F0" w14:textId="77777777" w:rsidR="003B2F27" w:rsidRPr="00AD29CE" w:rsidRDefault="003B2F27" w:rsidP="005643A3">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0247BD2" w14:textId="77777777" w:rsidTr="005643A3">
        <w:trPr>
          <w:trHeight w:val="377"/>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A79FFEE" w14:textId="77777777" w:rsidR="003B2F27" w:rsidRPr="00AD29CE" w:rsidRDefault="003B2F27" w:rsidP="005643A3">
            <w:pPr>
              <w:widowControl w:val="0"/>
              <w:spacing w:after="120"/>
              <w:jc w:val="center"/>
              <w:rPr>
                <w:rFonts w:ascii="GHEA Grapalat" w:hAnsi="GHEA Grapalat"/>
              </w:rPr>
            </w:pPr>
            <w:r w:rsidRPr="00AD29CE">
              <w:rPr>
                <w:rFonts w:ascii="GHEA Grapalat" w:hAnsi="GHEA Grapalat"/>
              </w:rPr>
              <w:t>наименование</w:t>
            </w:r>
          </w:p>
        </w:tc>
        <w:tc>
          <w:tcPr>
            <w:tcW w:w="2552" w:type="dxa"/>
            <w:tcBorders>
              <w:top w:val="single" w:sz="4" w:space="0" w:color="000000"/>
              <w:left w:val="single" w:sz="4" w:space="0" w:color="000000"/>
              <w:bottom w:val="single" w:sz="4" w:space="0" w:color="000000"/>
              <w:right w:val="single" w:sz="4" w:space="0" w:color="auto"/>
            </w:tcBorders>
            <w:vAlign w:val="center"/>
          </w:tcPr>
          <w:p w14:paraId="355C541C" w14:textId="77777777" w:rsidR="003B2F27" w:rsidRPr="00AD29CE" w:rsidRDefault="003B2F27" w:rsidP="005643A3">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2746" w:type="dxa"/>
            <w:tcBorders>
              <w:top w:val="single" w:sz="4" w:space="0" w:color="000000"/>
              <w:left w:val="single" w:sz="4" w:space="0" w:color="auto"/>
              <w:bottom w:val="single" w:sz="4" w:space="0" w:color="000000"/>
              <w:right w:val="single" w:sz="4" w:space="0" w:color="000000"/>
            </w:tcBorders>
            <w:vAlign w:val="center"/>
          </w:tcPr>
          <w:p w14:paraId="32137962" w14:textId="77777777" w:rsidR="003B2F27" w:rsidRPr="00AD29CE" w:rsidRDefault="003B2F27" w:rsidP="005643A3">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53A1A508" w14:textId="77777777" w:rsidTr="005643A3">
        <w:trPr>
          <w:trHeight w:val="70"/>
          <w:jc w:val="center"/>
        </w:trPr>
        <w:tc>
          <w:tcPr>
            <w:tcW w:w="3539" w:type="dxa"/>
            <w:tcBorders>
              <w:top w:val="single" w:sz="4" w:space="0" w:color="000000"/>
              <w:left w:val="single" w:sz="4" w:space="0" w:color="000000"/>
              <w:bottom w:val="single" w:sz="4" w:space="0" w:color="000000"/>
              <w:right w:val="single" w:sz="4" w:space="0" w:color="000000"/>
            </w:tcBorders>
          </w:tcPr>
          <w:p w14:paraId="02AEEB41" w14:textId="77777777" w:rsidR="003B2F27" w:rsidRPr="00AD29CE" w:rsidRDefault="003B2F27" w:rsidP="005643A3">
            <w:pPr>
              <w:widowControl w:val="0"/>
              <w:spacing w:after="120"/>
              <w:rPr>
                <w:rFonts w:ascii="GHEA Grapalat" w:hAnsi="GHEA Grapalat" w:cs="Sylfaen"/>
              </w:rPr>
            </w:pPr>
          </w:p>
        </w:tc>
        <w:tc>
          <w:tcPr>
            <w:tcW w:w="2552" w:type="dxa"/>
            <w:tcBorders>
              <w:top w:val="single" w:sz="4" w:space="0" w:color="000000"/>
              <w:left w:val="single" w:sz="4" w:space="0" w:color="000000"/>
              <w:bottom w:val="single" w:sz="4" w:space="0" w:color="000000"/>
              <w:right w:val="single" w:sz="4" w:space="0" w:color="auto"/>
            </w:tcBorders>
          </w:tcPr>
          <w:p w14:paraId="0B83C66D" w14:textId="77777777" w:rsidR="003B2F27" w:rsidRPr="00AD29CE" w:rsidRDefault="003B2F27" w:rsidP="005643A3">
            <w:pPr>
              <w:widowControl w:val="0"/>
              <w:spacing w:after="120"/>
              <w:rPr>
                <w:rFonts w:ascii="GHEA Grapalat" w:hAnsi="GHEA Grapalat" w:cs="Sylfaen"/>
              </w:rPr>
            </w:pPr>
          </w:p>
        </w:tc>
        <w:tc>
          <w:tcPr>
            <w:tcW w:w="2746" w:type="dxa"/>
            <w:tcBorders>
              <w:top w:val="single" w:sz="4" w:space="0" w:color="000000"/>
              <w:left w:val="single" w:sz="4" w:space="0" w:color="auto"/>
              <w:bottom w:val="single" w:sz="4" w:space="0" w:color="000000"/>
              <w:right w:val="single" w:sz="4" w:space="0" w:color="000000"/>
            </w:tcBorders>
          </w:tcPr>
          <w:p w14:paraId="596004B6" w14:textId="77777777" w:rsidR="003B2F27" w:rsidRPr="00AD29CE" w:rsidRDefault="003B2F27" w:rsidP="005643A3">
            <w:pPr>
              <w:widowControl w:val="0"/>
              <w:spacing w:after="120"/>
              <w:rPr>
                <w:rFonts w:ascii="GHEA Grapalat" w:hAnsi="GHEA Grapalat" w:cs="Sylfaen"/>
              </w:rPr>
            </w:pPr>
          </w:p>
        </w:tc>
      </w:tr>
      <w:tr w:rsidR="003B2F27" w:rsidRPr="00AD29CE" w14:paraId="7017A3B8" w14:textId="77777777" w:rsidTr="005643A3">
        <w:trPr>
          <w:trHeight w:val="273"/>
          <w:jc w:val="center"/>
        </w:trPr>
        <w:tc>
          <w:tcPr>
            <w:tcW w:w="3539" w:type="dxa"/>
            <w:tcBorders>
              <w:top w:val="single" w:sz="4" w:space="0" w:color="000000"/>
              <w:left w:val="single" w:sz="4" w:space="0" w:color="000000"/>
              <w:bottom w:val="single" w:sz="4" w:space="0" w:color="000000"/>
              <w:right w:val="single" w:sz="4" w:space="0" w:color="000000"/>
            </w:tcBorders>
          </w:tcPr>
          <w:p w14:paraId="7B44F62D" w14:textId="77777777" w:rsidR="003B2F27" w:rsidRPr="00AD29CE" w:rsidRDefault="003B2F27" w:rsidP="005643A3">
            <w:pPr>
              <w:widowControl w:val="0"/>
              <w:spacing w:after="120"/>
              <w:rPr>
                <w:rFonts w:ascii="GHEA Grapalat" w:hAnsi="GHEA Grapalat" w:cs="Sylfaen"/>
              </w:rPr>
            </w:pPr>
          </w:p>
        </w:tc>
        <w:tc>
          <w:tcPr>
            <w:tcW w:w="2552" w:type="dxa"/>
            <w:tcBorders>
              <w:top w:val="single" w:sz="4" w:space="0" w:color="000000"/>
              <w:left w:val="single" w:sz="4" w:space="0" w:color="000000"/>
              <w:bottom w:val="single" w:sz="4" w:space="0" w:color="000000"/>
              <w:right w:val="single" w:sz="4" w:space="0" w:color="auto"/>
            </w:tcBorders>
          </w:tcPr>
          <w:p w14:paraId="1FA5071F" w14:textId="77777777" w:rsidR="003B2F27" w:rsidRPr="00AD29CE" w:rsidRDefault="003B2F27" w:rsidP="005643A3">
            <w:pPr>
              <w:widowControl w:val="0"/>
              <w:spacing w:after="120"/>
              <w:rPr>
                <w:rFonts w:ascii="GHEA Grapalat" w:hAnsi="GHEA Grapalat" w:cs="Sylfaen"/>
              </w:rPr>
            </w:pPr>
          </w:p>
        </w:tc>
        <w:tc>
          <w:tcPr>
            <w:tcW w:w="2746" w:type="dxa"/>
            <w:tcBorders>
              <w:top w:val="single" w:sz="4" w:space="0" w:color="000000"/>
              <w:left w:val="single" w:sz="4" w:space="0" w:color="auto"/>
              <w:bottom w:val="single" w:sz="4" w:space="0" w:color="000000"/>
              <w:right w:val="single" w:sz="4" w:space="0" w:color="000000"/>
            </w:tcBorders>
          </w:tcPr>
          <w:p w14:paraId="190F03F6" w14:textId="77777777" w:rsidR="003B2F27" w:rsidRPr="00AD29CE" w:rsidRDefault="003B2F27" w:rsidP="005643A3">
            <w:pPr>
              <w:widowControl w:val="0"/>
              <w:spacing w:after="120"/>
              <w:rPr>
                <w:rFonts w:ascii="GHEA Grapalat" w:hAnsi="GHEA Grapalat" w:cs="Sylfaen"/>
              </w:rPr>
            </w:pPr>
          </w:p>
        </w:tc>
      </w:tr>
    </w:tbl>
    <w:p w14:paraId="4A9EA806" w14:textId="77777777" w:rsidR="005643A3" w:rsidRDefault="003B2F27" w:rsidP="005643A3">
      <w:pPr>
        <w:widowControl w:val="0"/>
        <w:spacing w:after="160"/>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369E78A" w14:textId="0112D5BF" w:rsidR="003B2F27" w:rsidRPr="00AD29CE" w:rsidRDefault="003B2F27" w:rsidP="005643A3">
      <w:pPr>
        <w:widowControl w:val="0"/>
        <w:spacing w:after="160"/>
        <w:ind w:firstLine="567"/>
        <w:jc w:val="center"/>
        <w:rPr>
          <w:rFonts w:ascii="GHEA Grapalat" w:hAnsi="GHEA Grapalat" w:cs="Sylfaen"/>
        </w:rPr>
      </w:pPr>
      <w:r w:rsidRPr="00AD29CE">
        <w:rPr>
          <w:rFonts w:ascii="GHEA Grapalat" w:hAnsi="GHEA Grapalat"/>
        </w:rPr>
        <w:t>СТОРОНЫ</w:t>
      </w:r>
    </w:p>
    <w:p w14:paraId="50E462A3" w14:textId="77777777" w:rsidR="003B2F27" w:rsidRPr="00AD29CE" w:rsidRDefault="003B2F27" w:rsidP="005643A3">
      <w:pPr>
        <w:widowControl w:val="0"/>
        <w:tabs>
          <w:tab w:val="left" w:pos="360"/>
          <w:tab w:val="left" w:pos="540"/>
        </w:tabs>
        <w:spacing w:after="160"/>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04B4B644" w14:textId="77777777" w:rsidTr="005B7138">
        <w:tc>
          <w:tcPr>
            <w:tcW w:w="4785" w:type="dxa"/>
          </w:tcPr>
          <w:p w14:paraId="64A8E852" w14:textId="77777777" w:rsidR="003B2F27" w:rsidRPr="00AD29CE" w:rsidRDefault="003B2F27" w:rsidP="005643A3">
            <w:pPr>
              <w:widowControl w:val="0"/>
              <w:tabs>
                <w:tab w:val="left" w:pos="360"/>
                <w:tab w:val="left" w:pos="540"/>
              </w:tabs>
              <w:spacing w:after="160"/>
              <w:jc w:val="center"/>
              <w:rPr>
                <w:rFonts w:ascii="GHEA Grapalat" w:hAnsi="GHEA Grapalat" w:cs="Sylfaen"/>
                <w:b/>
                <w:bCs/>
              </w:rPr>
            </w:pPr>
            <w:r w:rsidRPr="00AD29CE">
              <w:rPr>
                <w:rFonts w:ascii="GHEA Grapalat" w:hAnsi="GHEA Grapalat"/>
                <w:b/>
              </w:rPr>
              <w:t>Сдал</w:t>
            </w:r>
          </w:p>
        </w:tc>
        <w:tc>
          <w:tcPr>
            <w:tcW w:w="5223" w:type="dxa"/>
          </w:tcPr>
          <w:p w14:paraId="3EE57B37" w14:textId="77777777" w:rsidR="003B2F27" w:rsidRPr="00AD29CE" w:rsidRDefault="003B2F27" w:rsidP="005643A3">
            <w:pPr>
              <w:widowControl w:val="0"/>
              <w:tabs>
                <w:tab w:val="left" w:pos="360"/>
                <w:tab w:val="left" w:pos="540"/>
              </w:tabs>
              <w:spacing w:after="160"/>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23C0F48B" w14:textId="77777777" w:rsidR="003B2F27" w:rsidRPr="00AD29CE" w:rsidRDefault="003B2F27" w:rsidP="005643A3">
      <w:pPr>
        <w:widowControl w:val="0"/>
        <w:tabs>
          <w:tab w:val="left" w:pos="360"/>
          <w:tab w:val="left" w:pos="540"/>
        </w:tabs>
        <w:spacing w:after="160"/>
        <w:jc w:val="right"/>
        <w:rPr>
          <w:rFonts w:ascii="GHEA Grapalat" w:hAnsi="GHEA Grapalat" w:cs="Sylfaen"/>
        </w:rPr>
      </w:pPr>
      <w:r w:rsidRPr="00AD29CE">
        <w:rPr>
          <w:rFonts w:ascii="GHEA Grapalat" w:hAnsi="GHEA Grapalat"/>
        </w:rPr>
        <w:t>представитель, спроектировавший заявку:</w:t>
      </w:r>
    </w:p>
    <w:p w14:paraId="3C7247EC" w14:textId="77777777" w:rsidR="003B2F27" w:rsidRPr="00AD29CE" w:rsidRDefault="003B2F27" w:rsidP="005643A3">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499E292" w14:textId="77777777" w:rsidTr="005B7138">
        <w:trPr>
          <w:tblCellSpacing w:w="7" w:type="dxa"/>
          <w:jc w:val="center"/>
        </w:trPr>
        <w:tc>
          <w:tcPr>
            <w:tcW w:w="0" w:type="auto"/>
            <w:vAlign w:val="center"/>
          </w:tcPr>
          <w:p w14:paraId="073DF0E5" w14:textId="77777777" w:rsidR="003B2F27" w:rsidRPr="00AD29CE" w:rsidRDefault="003B2F27" w:rsidP="005643A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E4F3198" w14:textId="77777777" w:rsidR="003B2F27" w:rsidRPr="00114F34" w:rsidRDefault="003B2F27" w:rsidP="005643A3">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F2E7B18" w14:textId="77777777" w:rsidR="003B2F27" w:rsidRPr="00AD29CE" w:rsidRDefault="003B2F27" w:rsidP="005643A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53530B1" w14:textId="77777777" w:rsidR="003B2F27" w:rsidRPr="00114F34" w:rsidRDefault="003B2F27" w:rsidP="005643A3">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3586152" w14:textId="77777777" w:rsidTr="005B7138">
        <w:trPr>
          <w:tblCellSpacing w:w="7" w:type="dxa"/>
          <w:jc w:val="center"/>
        </w:trPr>
        <w:tc>
          <w:tcPr>
            <w:tcW w:w="0" w:type="auto"/>
            <w:vAlign w:val="center"/>
          </w:tcPr>
          <w:p w14:paraId="5E95E6EF" w14:textId="77777777" w:rsidR="003B2F27" w:rsidRPr="00AD29CE" w:rsidRDefault="003B2F27" w:rsidP="005643A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7C94E3E" w14:textId="77777777" w:rsidR="003B2F27" w:rsidRPr="00114F34" w:rsidRDefault="003B2F27" w:rsidP="005643A3">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0CB7E2F" w14:textId="77777777" w:rsidR="003B2F27" w:rsidRPr="00AD29CE" w:rsidRDefault="003B2F27" w:rsidP="005643A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59B4ACDC" w14:textId="77777777" w:rsidR="003B2F27" w:rsidRPr="00114F34" w:rsidRDefault="003B2F27" w:rsidP="005643A3">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C2DDD7A" w14:textId="77777777" w:rsidTr="005B7138">
        <w:trPr>
          <w:tblCellSpacing w:w="7" w:type="dxa"/>
          <w:jc w:val="center"/>
        </w:trPr>
        <w:tc>
          <w:tcPr>
            <w:tcW w:w="0" w:type="auto"/>
            <w:vAlign w:val="center"/>
          </w:tcPr>
          <w:p w14:paraId="709A41C1" w14:textId="77777777" w:rsidR="003B2F27" w:rsidRPr="00AD29CE" w:rsidRDefault="003B2F27" w:rsidP="005643A3">
            <w:pPr>
              <w:widowControl w:val="0"/>
              <w:spacing w:after="160"/>
              <w:rPr>
                <w:rFonts w:ascii="GHEA Grapalat" w:hAnsi="GHEA Grapalat" w:cs="GHEA Grapalat"/>
                <w:color w:val="000000"/>
              </w:rPr>
            </w:pPr>
            <w:r>
              <w:rPr>
                <w:rFonts w:ascii="GHEA Grapalat" w:hAnsi="GHEA Grapalat"/>
                <w:color w:val="000000"/>
              </w:rPr>
              <w:t xml:space="preserve"> </w:t>
            </w:r>
          </w:p>
        </w:tc>
        <w:tc>
          <w:tcPr>
            <w:tcW w:w="0" w:type="auto"/>
            <w:vAlign w:val="center"/>
          </w:tcPr>
          <w:p w14:paraId="68D98771" w14:textId="77777777" w:rsidR="003B2F27" w:rsidRPr="00AD29CE" w:rsidRDefault="003B2F27" w:rsidP="005643A3">
            <w:pPr>
              <w:widowControl w:val="0"/>
              <w:spacing w:after="160"/>
              <w:rPr>
                <w:rFonts w:ascii="GHEA Grapalat" w:hAnsi="GHEA Grapalat" w:cs="GHEA Grapalat"/>
                <w:color w:val="000000"/>
              </w:rPr>
            </w:pPr>
          </w:p>
        </w:tc>
      </w:tr>
    </w:tbl>
    <w:p w14:paraId="069692F3" w14:textId="77777777" w:rsidR="003B2F27" w:rsidRPr="00AD29CE" w:rsidRDefault="003B2F27" w:rsidP="005643A3">
      <w:pPr>
        <w:widowControl w:val="0"/>
        <w:spacing w:after="160"/>
        <w:ind w:left="-142" w:firstLine="142"/>
        <w:jc w:val="center"/>
        <w:rPr>
          <w:rFonts w:ascii="GHEA Grapalat" w:hAnsi="GHEA Grapalat" w:cs="Sylfaen"/>
          <w:b/>
        </w:rPr>
      </w:pPr>
    </w:p>
    <w:p w14:paraId="5990310B" w14:textId="77777777" w:rsidR="003B2F27" w:rsidRPr="00AD29CE" w:rsidRDefault="003B2F27" w:rsidP="005643A3">
      <w:pPr>
        <w:pStyle w:val="norm"/>
        <w:widowControl w:val="0"/>
        <w:spacing w:after="160" w:line="240" w:lineRule="auto"/>
        <w:ind w:firstLine="284"/>
        <w:jc w:val="center"/>
        <w:rPr>
          <w:rFonts w:ascii="GHEA Grapalat" w:hAnsi="GHEA Grapalat"/>
          <w:b/>
          <w:sz w:val="24"/>
          <w:szCs w:val="24"/>
        </w:rPr>
      </w:pPr>
    </w:p>
    <w:p w14:paraId="0BB658C1" w14:textId="77777777" w:rsidR="008D352C" w:rsidRPr="003B2F27" w:rsidRDefault="008D352C" w:rsidP="005643A3">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9C1E8" w14:textId="77777777" w:rsidR="00987C94" w:rsidRDefault="00987C94">
      <w:r>
        <w:separator/>
      </w:r>
    </w:p>
  </w:endnote>
  <w:endnote w:type="continuationSeparator" w:id="0">
    <w:p w14:paraId="715F4F00" w14:textId="77777777" w:rsidR="00987C94" w:rsidRDefault="0098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1000000000000000000"/>
    <w:charset w:val="CC"/>
    <w:family w:val="auto"/>
    <w:pitch w:val="variable"/>
    <w:sig w:usb0="A1002E8F" w:usb1="1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7CF6E8C1" w14:textId="6EF26D28" w:rsidR="0048619C" w:rsidRPr="00305BEC" w:rsidRDefault="0048619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43AB4">
          <w:rPr>
            <w:rFonts w:ascii="GHEA Grapalat" w:hAnsi="GHEA Grapalat"/>
            <w:noProof/>
            <w:sz w:val="24"/>
            <w:szCs w:val="24"/>
          </w:rPr>
          <w:t>80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F3B01" w14:textId="77777777" w:rsidR="00987C94" w:rsidRDefault="00987C94">
      <w:r>
        <w:separator/>
      </w:r>
    </w:p>
  </w:footnote>
  <w:footnote w:type="continuationSeparator" w:id="0">
    <w:p w14:paraId="7CFEF07B" w14:textId="77777777" w:rsidR="00987C94" w:rsidRDefault="00987C94">
      <w:r>
        <w:continuationSeparator/>
      </w:r>
    </w:p>
  </w:footnote>
  <w:footnote w:id="1">
    <w:p w14:paraId="4E587C9A" w14:textId="77777777" w:rsidR="0048619C" w:rsidRPr="00A31673" w:rsidRDefault="0048619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C34EA6B" w14:textId="77777777" w:rsidR="0048619C" w:rsidRDefault="0048619C" w:rsidP="00FA3168">
      <w:pPr>
        <w:jc w:val="both"/>
      </w:pPr>
    </w:p>
    <w:p w14:paraId="6511C6F6" w14:textId="77777777" w:rsidR="0048619C" w:rsidRDefault="0048619C" w:rsidP="00FA3168">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60ABF21" w14:textId="77777777" w:rsidR="0048619C" w:rsidRPr="00503980" w:rsidRDefault="0048619C" w:rsidP="00FA3168">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1553472F" w14:textId="77777777" w:rsidR="0048619C" w:rsidRPr="003905B4" w:rsidRDefault="0048619C" w:rsidP="00FA3168">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36DE82A8" w14:textId="77777777" w:rsidR="0048619C" w:rsidRPr="008D64EE" w:rsidRDefault="0048619C" w:rsidP="00FA3168">
      <w:pPr>
        <w:pStyle w:val="FootnoteText"/>
        <w:rPr>
          <w:rFonts w:asciiTheme="minorHAnsi" w:hAnsiTheme="minorHAnsi"/>
        </w:rPr>
      </w:pPr>
    </w:p>
  </w:footnote>
  <w:footnote w:id="3">
    <w:p w14:paraId="3B179A2D" w14:textId="77777777" w:rsidR="0048619C" w:rsidRPr="00DC619D" w:rsidRDefault="0048619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1382882B" w14:textId="77777777" w:rsidR="0048619C" w:rsidRPr="00D3436F" w:rsidRDefault="0048619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1AE889B" w14:textId="77777777" w:rsidR="0048619C" w:rsidRPr="00D3436F" w:rsidRDefault="0048619C">
      <w:pPr>
        <w:pStyle w:val="FootnoteText"/>
        <w:rPr>
          <w:lang w:val="es-ES"/>
        </w:rPr>
      </w:pPr>
    </w:p>
  </w:footnote>
  <w:footnote w:id="5">
    <w:p w14:paraId="448AF4D7" w14:textId="77777777" w:rsidR="0048619C" w:rsidRPr="008842CE" w:rsidRDefault="0048619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DFBB0B" w14:textId="77777777" w:rsidR="0048619C" w:rsidRPr="008842CE" w:rsidRDefault="0048619C" w:rsidP="00673870">
      <w:pPr>
        <w:pStyle w:val="FootnoteText"/>
        <w:jc w:val="both"/>
        <w:rPr>
          <w:rFonts w:ascii="GHEA Grapalat" w:hAnsi="GHEA Grapalat"/>
        </w:rPr>
      </w:pPr>
    </w:p>
  </w:footnote>
  <w:footnote w:id="6">
    <w:p w14:paraId="1F174DCB" w14:textId="77777777" w:rsidR="0048619C" w:rsidRPr="008842CE" w:rsidRDefault="0048619C" w:rsidP="003D2FE2">
      <w:pPr>
        <w:pStyle w:val="FootnoteText"/>
        <w:jc w:val="both"/>
      </w:pPr>
    </w:p>
  </w:footnote>
  <w:footnote w:id="7">
    <w:p w14:paraId="00D6A84B" w14:textId="77777777" w:rsidR="0048619C" w:rsidRPr="008842CE" w:rsidRDefault="0048619C" w:rsidP="00F55AAF">
      <w:pPr>
        <w:pStyle w:val="FootnoteText"/>
        <w:jc w:val="both"/>
      </w:pPr>
    </w:p>
  </w:footnote>
  <w:footnote w:id="8">
    <w:p w14:paraId="43E300CA" w14:textId="77777777" w:rsidR="0048619C" w:rsidRPr="00C95D0C" w:rsidRDefault="0048619C"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9">
    <w:p w14:paraId="3FC4B9F3" w14:textId="77777777" w:rsidR="0048619C" w:rsidRPr="006F5F33" w:rsidRDefault="0048619C" w:rsidP="00F073B2">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594FDB40" w14:textId="77777777" w:rsidR="0048619C" w:rsidRPr="006F5F33" w:rsidRDefault="0048619C" w:rsidP="00F073B2">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679B00D6" w14:textId="77777777" w:rsidR="0048619C" w:rsidRPr="006F5F33" w:rsidRDefault="0048619C" w:rsidP="00F073B2">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0B234A1" w14:textId="064CE933" w:rsidR="0048619C" w:rsidRPr="00E40AC8" w:rsidRDefault="0048619C"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30 июня</w:t>
      </w:r>
      <w:r w:rsidRPr="00AD29CE">
        <w:rPr>
          <w:rFonts w:ascii="GHEA Grapalat" w:hAnsi="GHEA Grapalat"/>
          <w:i/>
        </w:rPr>
        <w:t xml:space="preserve"> данного года.</w:t>
      </w:r>
    </w:p>
  </w:footnote>
  <w:footnote w:id="13">
    <w:p w14:paraId="36741B5C" w14:textId="77777777" w:rsidR="0048619C" w:rsidRPr="00E40AC8" w:rsidRDefault="0048619C" w:rsidP="00F073B2">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69723689" w14:textId="63AD805B" w:rsidR="0048619C" w:rsidRPr="00CA2754" w:rsidRDefault="0048619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14:paraId="5DA312F0" w14:textId="77777777" w:rsidR="0048619C" w:rsidRPr="00CA2754" w:rsidRDefault="0048619C" w:rsidP="003B2F27">
      <w:pPr>
        <w:pStyle w:val="FootnoteText"/>
        <w:jc w:val="both"/>
        <w:rPr>
          <w:sz w:val="2"/>
          <w:szCs w:val="2"/>
        </w:rPr>
      </w:pPr>
    </w:p>
  </w:footnote>
  <w:footnote w:id="15">
    <w:p w14:paraId="541A73FA" w14:textId="77777777" w:rsidR="0048619C" w:rsidRPr="00CA2754" w:rsidRDefault="0048619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F75E6"/>
    <w:multiLevelType w:val="hybridMultilevel"/>
    <w:tmpl w:val="907C4E9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EB2667"/>
    <w:multiLevelType w:val="hybridMultilevel"/>
    <w:tmpl w:val="EAA4439A"/>
    <w:lvl w:ilvl="0" w:tplc="0409000B">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EDA015E"/>
    <w:multiLevelType w:val="hybridMultilevel"/>
    <w:tmpl w:val="3ED0FD04"/>
    <w:lvl w:ilvl="0" w:tplc="0419000B">
      <w:start w:val="1"/>
      <w:numFmt w:val="bullet"/>
      <w:lvlText w:val=""/>
      <w:lvlJc w:val="left"/>
      <w:pPr>
        <w:ind w:left="1464" w:hanging="360"/>
      </w:pPr>
      <w:rPr>
        <w:rFonts w:ascii="Wingdings" w:hAnsi="Wingdings" w:hint="default"/>
      </w:rPr>
    </w:lvl>
    <w:lvl w:ilvl="1" w:tplc="04190003" w:tentative="1">
      <w:start w:val="1"/>
      <w:numFmt w:val="bullet"/>
      <w:lvlText w:val="o"/>
      <w:lvlJc w:val="left"/>
      <w:pPr>
        <w:ind w:left="2184" w:hanging="360"/>
      </w:pPr>
      <w:rPr>
        <w:rFonts w:ascii="Courier New" w:hAnsi="Courier New" w:cs="Courier New" w:hint="default"/>
      </w:rPr>
    </w:lvl>
    <w:lvl w:ilvl="2" w:tplc="04190005" w:tentative="1">
      <w:start w:val="1"/>
      <w:numFmt w:val="bullet"/>
      <w:lvlText w:val=""/>
      <w:lvlJc w:val="left"/>
      <w:pPr>
        <w:ind w:left="2904" w:hanging="360"/>
      </w:pPr>
      <w:rPr>
        <w:rFonts w:ascii="Wingdings" w:hAnsi="Wingdings" w:hint="default"/>
      </w:rPr>
    </w:lvl>
    <w:lvl w:ilvl="3" w:tplc="04190001" w:tentative="1">
      <w:start w:val="1"/>
      <w:numFmt w:val="bullet"/>
      <w:lvlText w:val=""/>
      <w:lvlJc w:val="left"/>
      <w:pPr>
        <w:ind w:left="3624" w:hanging="360"/>
      </w:pPr>
      <w:rPr>
        <w:rFonts w:ascii="Symbol" w:hAnsi="Symbol" w:hint="default"/>
      </w:rPr>
    </w:lvl>
    <w:lvl w:ilvl="4" w:tplc="04190003" w:tentative="1">
      <w:start w:val="1"/>
      <w:numFmt w:val="bullet"/>
      <w:lvlText w:val="o"/>
      <w:lvlJc w:val="left"/>
      <w:pPr>
        <w:ind w:left="4344" w:hanging="360"/>
      </w:pPr>
      <w:rPr>
        <w:rFonts w:ascii="Courier New" w:hAnsi="Courier New" w:cs="Courier New" w:hint="default"/>
      </w:rPr>
    </w:lvl>
    <w:lvl w:ilvl="5" w:tplc="04190005" w:tentative="1">
      <w:start w:val="1"/>
      <w:numFmt w:val="bullet"/>
      <w:lvlText w:val=""/>
      <w:lvlJc w:val="left"/>
      <w:pPr>
        <w:ind w:left="5064" w:hanging="360"/>
      </w:pPr>
      <w:rPr>
        <w:rFonts w:ascii="Wingdings" w:hAnsi="Wingdings" w:hint="default"/>
      </w:rPr>
    </w:lvl>
    <w:lvl w:ilvl="6" w:tplc="04190001" w:tentative="1">
      <w:start w:val="1"/>
      <w:numFmt w:val="bullet"/>
      <w:lvlText w:val=""/>
      <w:lvlJc w:val="left"/>
      <w:pPr>
        <w:ind w:left="5784" w:hanging="360"/>
      </w:pPr>
      <w:rPr>
        <w:rFonts w:ascii="Symbol" w:hAnsi="Symbol" w:hint="default"/>
      </w:rPr>
    </w:lvl>
    <w:lvl w:ilvl="7" w:tplc="04190003" w:tentative="1">
      <w:start w:val="1"/>
      <w:numFmt w:val="bullet"/>
      <w:lvlText w:val="o"/>
      <w:lvlJc w:val="left"/>
      <w:pPr>
        <w:ind w:left="6504" w:hanging="360"/>
      </w:pPr>
      <w:rPr>
        <w:rFonts w:ascii="Courier New" w:hAnsi="Courier New" w:cs="Courier New" w:hint="default"/>
      </w:rPr>
    </w:lvl>
    <w:lvl w:ilvl="8" w:tplc="04190005" w:tentative="1">
      <w:start w:val="1"/>
      <w:numFmt w:val="bullet"/>
      <w:lvlText w:val=""/>
      <w:lvlJc w:val="left"/>
      <w:pPr>
        <w:ind w:left="7224" w:hanging="360"/>
      </w:pPr>
      <w:rPr>
        <w:rFonts w:ascii="Wingdings" w:hAnsi="Wingding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0"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1"/>
  </w:num>
  <w:num w:numId="4">
    <w:abstractNumId w:val="14"/>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1"/>
  </w:num>
  <w:num w:numId="19">
    <w:abstractNumId w:val="17"/>
  </w:num>
  <w:num w:numId="20">
    <w:abstractNumId w:val="17"/>
  </w:num>
  <w:num w:numId="21">
    <w:abstractNumId w:val="19"/>
  </w:num>
  <w:num w:numId="22">
    <w:abstractNumId w:val="23"/>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20"/>
  </w:num>
  <w:num w:numId="34">
    <w:abstractNumId w:val="2"/>
  </w:num>
  <w:num w:numId="35">
    <w:abstractNumId w:val="16"/>
  </w:num>
  <w:num w:numId="3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34B"/>
    <w:rsid w:val="00012E2C"/>
    <w:rsid w:val="00013093"/>
    <w:rsid w:val="000132F3"/>
    <w:rsid w:val="00013C24"/>
    <w:rsid w:val="000146DC"/>
    <w:rsid w:val="00016653"/>
    <w:rsid w:val="00016DFB"/>
    <w:rsid w:val="00017484"/>
    <w:rsid w:val="000209D3"/>
    <w:rsid w:val="00020B2E"/>
    <w:rsid w:val="00020C83"/>
    <w:rsid w:val="00021A97"/>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29CC"/>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6F5"/>
    <w:rsid w:val="00063AEF"/>
    <w:rsid w:val="00065C3B"/>
    <w:rsid w:val="00066268"/>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87FA7"/>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1376"/>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073B"/>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A0B"/>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68E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9C5"/>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02"/>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1CA"/>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19C"/>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27B"/>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3A3"/>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8E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4ED"/>
    <w:rsid w:val="005C0666"/>
    <w:rsid w:val="005C0D39"/>
    <w:rsid w:val="005C1BF7"/>
    <w:rsid w:val="005C1C00"/>
    <w:rsid w:val="005C1C99"/>
    <w:rsid w:val="005C3713"/>
    <w:rsid w:val="005C3CC4"/>
    <w:rsid w:val="005C48F7"/>
    <w:rsid w:val="005C4C12"/>
    <w:rsid w:val="005C6159"/>
    <w:rsid w:val="005D00A5"/>
    <w:rsid w:val="005D00D6"/>
    <w:rsid w:val="005D051C"/>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0DE9"/>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6AA"/>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A2F"/>
    <w:rsid w:val="00655E71"/>
    <w:rsid w:val="00655EBD"/>
    <w:rsid w:val="00655F4A"/>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243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196"/>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53"/>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C94"/>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4F8"/>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0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0DD5"/>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111"/>
    <w:rsid w:val="00CE4C41"/>
    <w:rsid w:val="00CE4D1D"/>
    <w:rsid w:val="00CE56FD"/>
    <w:rsid w:val="00CE5A9F"/>
    <w:rsid w:val="00CE7B83"/>
    <w:rsid w:val="00CE7BF1"/>
    <w:rsid w:val="00CF097C"/>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2F99"/>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859"/>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6760"/>
    <w:rsid w:val="00DE7706"/>
    <w:rsid w:val="00DE7753"/>
    <w:rsid w:val="00DE7F8F"/>
    <w:rsid w:val="00DF09E7"/>
    <w:rsid w:val="00DF0BD2"/>
    <w:rsid w:val="00DF11C4"/>
    <w:rsid w:val="00DF1625"/>
    <w:rsid w:val="00DF19A1"/>
    <w:rsid w:val="00DF239C"/>
    <w:rsid w:val="00DF2E0C"/>
    <w:rsid w:val="00DF3688"/>
    <w:rsid w:val="00DF44E3"/>
    <w:rsid w:val="00DF5182"/>
    <w:rsid w:val="00DF749E"/>
    <w:rsid w:val="00DF7E9C"/>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9DE"/>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AB4"/>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4E"/>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00F"/>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C8"/>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88D"/>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3B2"/>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AAF"/>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168"/>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7CE42"/>
  <w15:docId w15:val="{CD758639-D341-4F43-835A-63DF2A2B5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BB0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B0DD5"/>
    <w:rPr>
      <w:rFonts w:ascii="Courier New" w:hAnsi="Courier New" w:cs="Courier New"/>
      <w:lang w:val="en-US" w:eastAsia="en-US" w:bidi="ar-SA"/>
    </w:rPr>
  </w:style>
  <w:style w:type="paragraph" w:customStyle="1" w:styleId="msonormalmrcssattr">
    <w:name w:val="msonormal_mr_css_attr"/>
    <w:basedOn w:val="Normal"/>
    <w:rsid w:val="00066268"/>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88778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2444769">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7386910">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2397494">
      <w:bodyDiv w:val="1"/>
      <w:marLeft w:val="0"/>
      <w:marRight w:val="0"/>
      <w:marTop w:val="0"/>
      <w:marBottom w:val="0"/>
      <w:divBdr>
        <w:top w:val="none" w:sz="0" w:space="0" w:color="auto"/>
        <w:left w:val="none" w:sz="0" w:space="0" w:color="auto"/>
        <w:bottom w:val="none" w:sz="0" w:space="0" w:color="auto"/>
        <w:right w:val="none" w:sz="0" w:space="0" w:color="auto"/>
      </w:divBdr>
    </w:div>
    <w:div w:id="173585472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ction.gnum@spm.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uction.gnum@spm.am" TargetMode="External"/><Relationship Id="rId4" Type="http://schemas.openxmlformats.org/officeDocument/2006/relationships/settings" Target="settings.xml"/><Relationship Id="rId9" Type="http://schemas.openxmlformats.org/officeDocument/2006/relationships/hyperlink" Target="mailto:auction.gnum@spm.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1F342-6FE8-4222-BC87-F173DDF1D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67</Pages>
  <Words>17650</Words>
  <Characters>100609</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cp:lastModifiedBy>
  <cp:revision>21</cp:revision>
  <cp:lastPrinted>2018-02-16T07:12:00Z</cp:lastPrinted>
  <dcterms:created xsi:type="dcterms:W3CDTF">2022-12-07T11:29:00Z</dcterms:created>
  <dcterms:modified xsi:type="dcterms:W3CDTF">2023-07-12T12:02:00Z</dcterms:modified>
</cp:coreProperties>
</file>